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7F397B39"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0" w:author="Milan Matovič" w:date="2018-12-12T11:15:00Z">
        <w:r w:rsidR="00711BE1">
          <w:rPr>
            <w:rFonts w:ascii="Verdana" w:hAnsi="Verdana"/>
            <w:sz w:val="16"/>
            <w:szCs w:val="16"/>
            <w:lang w:val="sk-SK" w:eastAsia="cs-CZ"/>
          </w:rPr>
          <w:t>13</w:t>
        </w:r>
      </w:ins>
      <w:del w:id="1" w:author="Milan Matovič" w:date="2018-12-12T11:15:00Z">
        <w:r w:rsidR="00CF2EAF" w:rsidDel="00711BE1">
          <w:rPr>
            <w:rFonts w:ascii="Verdana" w:hAnsi="Verdana"/>
            <w:sz w:val="16"/>
            <w:szCs w:val="16"/>
            <w:lang w:val="sk-SK" w:eastAsia="cs-CZ"/>
          </w:rPr>
          <w:delText>21</w:delText>
        </w:r>
      </w:del>
      <w:r w:rsidR="00B67260" w:rsidRPr="0014645C">
        <w:rPr>
          <w:rFonts w:ascii="Verdana" w:hAnsi="Verdana"/>
          <w:sz w:val="16"/>
          <w:szCs w:val="16"/>
          <w:lang w:val="sk-SK" w:eastAsia="cs-CZ"/>
        </w:rPr>
        <w:t>.</w:t>
      </w:r>
      <w:ins w:id="2" w:author="Milan Matovič" w:date="2018-12-12T11:15:00Z">
        <w:r w:rsidR="00711BE1">
          <w:rPr>
            <w:rFonts w:ascii="Verdana" w:hAnsi="Verdana"/>
            <w:sz w:val="16"/>
            <w:szCs w:val="16"/>
            <w:lang w:val="sk-SK" w:eastAsia="cs-CZ"/>
          </w:rPr>
          <w:t>12</w:t>
        </w:r>
      </w:ins>
      <w:del w:id="3" w:author="Milan Matovič" w:date="2018-12-12T11:15:00Z">
        <w:r w:rsidR="00B67260" w:rsidRPr="0014645C" w:rsidDel="00711BE1">
          <w:rPr>
            <w:rFonts w:ascii="Verdana" w:hAnsi="Verdana"/>
            <w:sz w:val="16"/>
            <w:szCs w:val="16"/>
            <w:lang w:val="sk-SK" w:eastAsia="cs-CZ"/>
          </w:rPr>
          <w:delText xml:space="preserve"> </w:delText>
        </w:r>
        <w:r w:rsidR="00AD46DA" w:rsidDel="00711BE1">
          <w:rPr>
            <w:rFonts w:ascii="Verdana" w:hAnsi="Verdana"/>
            <w:sz w:val="16"/>
            <w:szCs w:val="16"/>
            <w:lang w:val="sk-SK" w:eastAsia="cs-CZ"/>
          </w:rPr>
          <w:delText>1</w:delText>
        </w:r>
        <w:r w:rsidR="00AB39BA" w:rsidDel="00711BE1">
          <w:rPr>
            <w:rFonts w:ascii="Verdana" w:hAnsi="Verdana"/>
            <w:sz w:val="16"/>
            <w:szCs w:val="16"/>
            <w:lang w:val="sk-SK" w:eastAsia="cs-CZ"/>
          </w:rPr>
          <w:delText>1</w:delText>
        </w:r>
      </w:del>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04A28FC1"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4" w:author="Milan Matovič" w:date="2018-12-12T11:15:00Z">
        <w:r w:rsidR="00711BE1">
          <w:rPr>
            <w:rFonts w:ascii="Verdana" w:hAnsi="Verdana"/>
            <w:sz w:val="16"/>
            <w:szCs w:val="16"/>
            <w:lang w:val="sk-SK" w:eastAsia="cs-CZ"/>
          </w:rPr>
          <w:t>13</w:t>
        </w:r>
      </w:ins>
      <w:del w:id="5" w:author="Milan Matovič" w:date="2018-12-12T11:15:00Z">
        <w:r w:rsidR="00CF2EAF" w:rsidDel="00711BE1">
          <w:rPr>
            <w:rFonts w:ascii="Verdana" w:hAnsi="Verdana"/>
            <w:sz w:val="16"/>
            <w:szCs w:val="16"/>
            <w:lang w:val="sk-SK" w:eastAsia="cs-CZ"/>
          </w:rPr>
          <w:delText>21</w:delText>
        </w:r>
      </w:del>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ins w:id="6" w:author="Milan Matovič" w:date="2018-12-12T11:16:00Z">
        <w:r w:rsidR="00711BE1">
          <w:rPr>
            <w:rFonts w:ascii="Verdana" w:hAnsi="Verdana"/>
            <w:sz w:val="16"/>
            <w:szCs w:val="16"/>
            <w:lang w:val="sk-SK" w:eastAsia="cs-CZ"/>
          </w:rPr>
          <w:t>2</w:t>
        </w:r>
      </w:ins>
      <w:del w:id="7" w:author="Milan Matovič" w:date="2018-12-12T11:16:00Z">
        <w:r w:rsidR="00AB39BA" w:rsidDel="00711BE1">
          <w:rPr>
            <w:rFonts w:ascii="Verdana" w:hAnsi="Verdana"/>
            <w:sz w:val="16"/>
            <w:szCs w:val="16"/>
            <w:lang w:val="sk-SK" w:eastAsia="cs-CZ"/>
          </w:rPr>
          <w:delText>1</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026D3DD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8" w:author="Milan Matovič" w:date="2018-12-12T11:16:00Z">
        <w:r w:rsidR="00711BE1">
          <w:rPr>
            <w:rFonts w:ascii="Verdana" w:hAnsi="Verdana"/>
            <w:sz w:val="16"/>
            <w:szCs w:val="16"/>
            <w:lang w:val="sk-SK" w:eastAsia="cs-CZ"/>
          </w:rPr>
          <w:t>13</w:t>
        </w:r>
      </w:ins>
      <w:del w:id="9" w:author="Milan Matovič" w:date="2018-12-12T11:16:00Z">
        <w:r w:rsidR="00CF2EAF" w:rsidDel="00711BE1">
          <w:rPr>
            <w:rFonts w:ascii="Verdana" w:hAnsi="Verdana"/>
            <w:sz w:val="16"/>
            <w:szCs w:val="16"/>
            <w:lang w:val="sk-SK" w:eastAsia="cs-CZ"/>
          </w:rPr>
          <w:delText>21</w:delText>
        </w:r>
      </w:del>
      <w:r w:rsidR="00B67260" w:rsidRPr="0014645C">
        <w:rPr>
          <w:rFonts w:ascii="Verdana" w:hAnsi="Verdana"/>
          <w:sz w:val="16"/>
          <w:szCs w:val="16"/>
          <w:lang w:val="sk-SK" w:eastAsia="cs-CZ"/>
        </w:rPr>
        <w:t xml:space="preserve">. </w:t>
      </w:r>
      <w:r w:rsidR="00AD46DA">
        <w:rPr>
          <w:rFonts w:ascii="Verdana" w:hAnsi="Verdana"/>
          <w:sz w:val="16"/>
          <w:szCs w:val="16"/>
          <w:lang w:val="sk-SK" w:eastAsia="cs-CZ"/>
        </w:rPr>
        <w:t>1</w:t>
      </w:r>
      <w:ins w:id="10" w:author="Milan Matovič" w:date="2018-12-12T11:16:00Z">
        <w:r w:rsidR="00711BE1">
          <w:rPr>
            <w:rFonts w:ascii="Verdana" w:hAnsi="Verdana"/>
            <w:sz w:val="16"/>
            <w:szCs w:val="16"/>
            <w:lang w:val="sk-SK" w:eastAsia="cs-CZ"/>
          </w:rPr>
          <w:t>2</w:t>
        </w:r>
      </w:ins>
      <w:del w:id="11" w:author="Milan Matovič" w:date="2018-12-12T11:16:00Z">
        <w:r w:rsidR="00AB39BA" w:rsidDel="00711BE1">
          <w:rPr>
            <w:rFonts w:ascii="Verdana" w:hAnsi="Verdana"/>
            <w:sz w:val="16"/>
            <w:szCs w:val="16"/>
            <w:lang w:val="sk-SK" w:eastAsia="cs-CZ"/>
          </w:rPr>
          <w:delText>1</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483B3973"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ins w:id="12" w:author="Milan Matovič" w:date="2018-12-12T11:16:00Z">
        <w:r w:rsidR="00711BE1">
          <w:rPr>
            <w:rFonts w:ascii="Verdana" w:hAnsi="Verdana"/>
            <w:sz w:val="16"/>
            <w:szCs w:val="16"/>
            <w:lang w:val="sk-SK" w:eastAsia="cs-CZ"/>
          </w:rPr>
          <w:t>7</w:t>
        </w:r>
      </w:ins>
      <w:del w:id="13" w:author="Milan Matovič" w:date="2018-12-12T11:16:00Z">
        <w:r w:rsidR="00CF2EAF" w:rsidDel="00711BE1">
          <w:rPr>
            <w:rFonts w:ascii="Verdana" w:hAnsi="Verdana"/>
            <w:sz w:val="16"/>
            <w:szCs w:val="16"/>
            <w:lang w:val="sk-SK" w:eastAsia="cs-CZ"/>
          </w:rPr>
          <w:delText>6</w:delText>
        </w:r>
      </w:del>
      <w:r w:rsidRPr="0014645C">
        <w:rPr>
          <w:rFonts w:ascii="Verdana" w:hAnsi="Verdana"/>
          <w:sz w:val="16"/>
          <w:szCs w:val="16"/>
          <w:lang w:val="sk-SK" w:eastAsia="cs-CZ"/>
        </w:rPr>
        <w:t>; platnosť od:</w:t>
      </w:r>
      <w:ins w:id="14" w:author="Milan Matovič" w:date="2018-12-12T11:16:00Z">
        <w:r w:rsidR="00711BE1">
          <w:rPr>
            <w:rFonts w:ascii="Verdana" w:hAnsi="Verdana"/>
            <w:sz w:val="16"/>
            <w:szCs w:val="16"/>
            <w:lang w:val="sk-SK" w:eastAsia="cs-CZ"/>
          </w:rPr>
          <w:t>13</w:t>
        </w:r>
      </w:ins>
      <w:del w:id="15" w:author="Milan Matovič" w:date="2018-12-12T11:16:00Z">
        <w:r w:rsidR="00CF2EAF" w:rsidDel="00711BE1">
          <w:rPr>
            <w:rFonts w:ascii="Verdana" w:hAnsi="Verdana"/>
            <w:sz w:val="16"/>
            <w:szCs w:val="16"/>
            <w:lang w:val="sk-SK" w:eastAsia="cs-CZ"/>
          </w:rPr>
          <w:delText>21</w:delText>
        </w:r>
      </w:del>
      <w:r w:rsidR="00B67260" w:rsidRPr="0014645C">
        <w:rPr>
          <w:rFonts w:ascii="Verdana" w:hAnsi="Verdana"/>
          <w:sz w:val="16"/>
          <w:szCs w:val="16"/>
          <w:lang w:val="sk-SK" w:eastAsia="cs-CZ"/>
        </w:rPr>
        <w:t xml:space="preserve">. </w:t>
      </w:r>
      <w:r w:rsidR="001A4DE4">
        <w:rPr>
          <w:rFonts w:ascii="Verdana" w:hAnsi="Verdana"/>
          <w:sz w:val="16"/>
          <w:szCs w:val="16"/>
          <w:lang w:val="sk-SK" w:eastAsia="cs-CZ"/>
        </w:rPr>
        <w:t>1</w:t>
      </w:r>
      <w:ins w:id="16" w:author="Milan Matovič" w:date="2018-12-12T11:16:00Z">
        <w:r w:rsidR="00711BE1">
          <w:rPr>
            <w:rFonts w:ascii="Verdana" w:hAnsi="Verdana"/>
            <w:sz w:val="16"/>
            <w:szCs w:val="16"/>
            <w:lang w:val="sk-SK" w:eastAsia="cs-CZ"/>
          </w:rPr>
          <w:t>2</w:t>
        </w:r>
      </w:ins>
      <w:del w:id="17" w:author="Milan Matovič" w:date="2018-12-12T11:16:00Z">
        <w:r w:rsidR="00AB39BA" w:rsidDel="00711BE1">
          <w:rPr>
            <w:rFonts w:ascii="Verdana" w:hAnsi="Verdana"/>
            <w:sz w:val="16"/>
            <w:szCs w:val="16"/>
            <w:lang w:val="sk-SK" w:eastAsia="cs-CZ"/>
          </w:rPr>
          <w:delText>1</w:delText>
        </w:r>
      </w:del>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účinnosť od:</w:t>
      </w:r>
      <w:ins w:id="18" w:author="Milan Matovič" w:date="2018-12-12T11:16:00Z">
        <w:r w:rsidR="00711BE1">
          <w:rPr>
            <w:rFonts w:ascii="Verdana" w:hAnsi="Verdana"/>
            <w:sz w:val="16"/>
            <w:szCs w:val="16"/>
            <w:lang w:val="sk-SK" w:eastAsia="cs-CZ"/>
          </w:rPr>
          <w:t>13</w:t>
        </w:r>
      </w:ins>
      <w:del w:id="19" w:author="Milan Matovič" w:date="2018-12-12T11:16:00Z">
        <w:r w:rsidR="00CF2EAF" w:rsidDel="00711BE1">
          <w:rPr>
            <w:rFonts w:ascii="Verdana" w:hAnsi="Verdana"/>
            <w:sz w:val="16"/>
            <w:szCs w:val="16"/>
            <w:lang w:val="sk-SK" w:eastAsia="cs-CZ"/>
          </w:rPr>
          <w:delText>21</w:delText>
        </w:r>
      </w:del>
      <w:r w:rsidR="00B13656" w:rsidRPr="0014645C">
        <w:rPr>
          <w:rFonts w:ascii="Verdana" w:hAnsi="Verdana"/>
          <w:sz w:val="16"/>
          <w:szCs w:val="16"/>
          <w:lang w:val="sk-SK" w:eastAsia="cs-CZ"/>
        </w:rPr>
        <w:t xml:space="preserve">. </w:t>
      </w:r>
      <w:r w:rsidR="001A4DE4">
        <w:rPr>
          <w:rFonts w:ascii="Verdana" w:hAnsi="Verdana"/>
          <w:sz w:val="16"/>
          <w:szCs w:val="16"/>
          <w:lang w:val="sk-SK" w:eastAsia="cs-CZ"/>
        </w:rPr>
        <w:t>1</w:t>
      </w:r>
      <w:ins w:id="20" w:author="Milan Matovič" w:date="2018-12-12T11:16:00Z">
        <w:r w:rsidR="00711BE1">
          <w:rPr>
            <w:rFonts w:ascii="Verdana" w:hAnsi="Verdana"/>
            <w:sz w:val="16"/>
            <w:szCs w:val="16"/>
            <w:lang w:val="sk-SK" w:eastAsia="cs-CZ"/>
          </w:rPr>
          <w:t>2</w:t>
        </w:r>
      </w:ins>
      <w:del w:id="21" w:author="Milan Matovič" w:date="2018-12-12T11:16:00Z">
        <w:r w:rsidR="00AB39BA" w:rsidDel="00711BE1">
          <w:rPr>
            <w:rFonts w:ascii="Verdana" w:hAnsi="Verdana"/>
            <w:sz w:val="16"/>
            <w:szCs w:val="16"/>
            <w:lang w:val="sk-SK" w:eastAsia="cs-CZ"/>
          </w:rPr>
          <w:delText>1</w:delText>
        </w:r>
      </w:del>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315609"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0CE9047A" w14:textId="77777777" w:rsidR="00FA7A4F" w:rsidRPr="0014645C" w:rsidRDefault="00315609"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625D85AC" w14:textId="77777777" w:rsidR="00FA7A4F" w:rsidRPr="0014645C" w:rsidRDefault="00315609"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E1641D">
              <w:rPr>
                <w:webHidden/>
                <w:sz w:val="17"/>
                <w:szCs w:val="17"/>
              </w:rPr>
              <w:t>6</w:t>
            </w:r>
            <w:r w:rsidR="00FA7A4F" w:rsidRPr="0014645C">
              <w:rPr>
                <w:webHidden/>
                <w:sz w:val="17"/>
                <w:szCs w:val="17"/>
              </w:rPr>
              <w:fldChar w:fldCharType="end"/>
            </w:r>
          </w:hyperlink>
        </w:p>
        <w:p w14:paraId="38DE1105" w14:textId="169A25D0" w:rsidR="00FA7A4F" w:rsidRPr="0014645C" w:rsidRDefault="00315609"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E1641D">
              <w:rPr>
                <w:webHidden/>
                <w:sz w:val="17"/>
                <w:szCs w:val="17"/>
              </w:rPr>
              <w:t>14</w:t>
            </w:r>
            <w:r w:rsidR="00FA7A4F" w:rsidRPr="0014645C">
              <w:rPr>
                <w:webHidden/>
                <w:sz w:val="17"/>
                <w:szCs w:val="17"/>
              </w:rPr>
              <w:fldChar w:fldCharType="end"/>
            </w:r>
          </w:hyperlink>
        </w:p>
        <w:p w14:paraId="3A3FB81F" w14:textId="32A9647F" w:rsidR="00FA7A4F" w:rsidRPr="0014645C" w:rsidRDefault="00315609"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E1641D">
              <w:rPr>
                <w:webHidden/>
                <w:sz w:val="17"/>
                <w:szCs w:val="17"/>
              </w:rPr>
              <w:t>15</w:t>
            </w:r>
            <w:r w:rsidR="00FA7A4F" w:rsidRPr="0014645C">
              <w:rPr>
                <w:webHidden/>
                <w:sz w:val="17"/>
                <w:szCs w:val="17"/>
              </w:rPr>
              <w:fldChar w:fldCharType="end"/>
            </w:r>
          </w:hyperlink>
        </w:p>
        <w:p w14:paraId="398745CB" w14:textId="77777777" w:rsidR="00FA7A4F" w:rsidRPr="0014645C" w:rsidRDefault="00315609"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315609"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315609">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315609"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0FB8AAF" w14:textId="77777777" w:rsidR="00FA7A4F" w:rsidRPr="0014645C" w:rsidRDefault="00315609"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D0450AF" w14:textId="77777777" w:rsidR="00FA7A4F" w:rsidRPr="0014645C" w:rsidRDefault="00315609"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2998462F" w14:textId="77777777" w:rsidR="00FA7A4F" w:rsidRPr="0014645C" w:rsidRDefault="00315609"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51C92F3F" w14:textId="27811E00" w:rsidR="00FA7A4F" w:rsidRPr="0014645C" w:rsidRDefault="00315609"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315609"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315609"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315609"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315609"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315609"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315609"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0DE4A935" w14:textId="2388589A" w:rsidR="00FA7A4F" w:rsidRPr="0014645C" w:rsidRDefault="00315609"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83C11D3" w14:textId="02876BF3" w:rsidR="00FA7A4F" w:rsidRPr="0014645C" w:rsidRDefault="00315609"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53848EA3" w14:textId="204507FF" w:rsidR="00FA7A4F" w:rsidRPr="0014645C" w:rsidRDefault="00315609"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F60EBE4" w14:textId="40BBBFB9" w:rsidR="00FA7A4F" w:rsidRPr="0014645C" w:rsidRDefault="00315609"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E1641D">
              <w:rPr>
                <w:webHidden/>
                <w:sz w:val="17"/>
                <w:szCs w:val="17"/>
              </w:rPr>
              <w:t>30</w:t>
            </w:r>
            <w:r w:rsidR="00FA7A4F" w:rsidRPr="0014645C">
              <w:rPr>
                <w:webHidden/>
                <w:sz w:val="17"/>
                <w:szCs w:val="17"/>
              </w:rPr>
              <w:fldChar w:fldCharType="end"/>
            </w:r>
          </w:hyperlink>
        </w:p>
        <w:p w14:paraId="64465A26" w14:textId="7DB6E363" w:rsidR="00FA7A4F" w:rsidRPr="0014645C" w:rsidRDefault="00315609"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315609"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315609"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315609"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E1641D">
              <w:rPr>
                <w:webHidden/>
                <w:sz w:val="17"/>
                <w:szCs w:val="17"/>
              </w:rPr>
              <w:t>31</w:t>
            </w:r>
            <w:r w:rsidR="00FA7A4F" w:rsidRPr="0014645C">
              <w:rPr>
                <w:webHidden/>
                <w:sz w:val="17"/>
                <w:szCs w:val="17"/>
              </w:rPr>
              <w:fldChar w:fldCharType="end"/>
            </w:r>
          </w:hyperlink>
        </w:p>
        <w:p w14:paraId="5900622E" w14:textId="0D3C649F" w:rsidR="00FA7A4F" w:rsidRPr="0014645C" w:rsidRDefault="00315609"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315609"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315609"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315609"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315609"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315609">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315609"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E1641D">
              <w:rPr>
                <w:webHidden/>
                <w:sz w:val="17"/>
                <w:szCs w:val="17"/>
              </w:rPr>
              <w:t>37</w:t>
            </w:r>
            <w:r w:rsidR="00FA7A4F" w:rsidRPr="0014645C">
              <w:rPr>
                <w:webHidden/>
                <w:sz w:val="17"/>
                <w:szCs w:val="17"/>
              </w:rPr>
              <w:fldChar w:fldCharType="end"/>
            </w:r>
          </w:hyperlink>
        </w:p>
        <w:p w14:paraId="5E86F05E" w14:textId="47FFE35B" w:rsidR="00FA7A4F" w:rsidRPr="0014645C" w:rsidRDefault="00315609"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315609"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E1641D">
              <w:rPr>
                <w:webHidden/>
                <w:sz w:val="17"/>
                <w:szCs w:val="17"/>
              </w:rPr>
              <w:t>39</w:t>
            </w:r>
            <w:r w:rsidR="00FA7A4F" w:rsidRPr="0014645C">
              <w:rPr>
                <w:webHidden/>
                <w:sz w:val="17"/>
                <w:szCs w:val="17"/>
              </w:rPr>
              <w:fldChar w:fldCharType="end"/>
            </w:r>
          </w:hyperlink>
        </w:p>
        <w:p w14:paraId="5BEE0F31" w14:textId="34B8ED91" w:rsidR="00FA7A4F" w:rsidRPr="0014645C" w:rsidRDefault="00315609"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315609"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E1641D">
              <w:rPr>
                <w:webHidden/>
                <w:sz w:val="17"/>
                <w:szCs w:val="17"/>
              </w:rPr>
              <w:t>68</w:t>
            </w:r>
            <w:r w:rsidR="00FA7A4F" w:rsidRPr="0014645C">
              <w:rPr>
                <w:webHidden/>
                <w:sz w:val="17"/>
                <w:szCs w:val="17"/>
              </w:rPr>
              <w:fldChar w:fldCharType="end"/>
            </w:r>
          </w:hyperlink>
        </w:p>
        <w:p w14:paraId="11EEAB8B" w14:textId="58F8A56F" w:rsidR="00FA7A4F" w:rsidRPr="0014645C" w:rsidRDefault="00315609"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69</w:t>
            </w:r>
            <w:r w:rsidR="00FA7A4F" w:rsidRPr="0014645C">
              <w:rPr>
                <w:noProof/>
                <w:webHidden/>
                <w:sz w:val="17"/>
                <w:szCs w:val="17"/>
                <w:lang w:val="sk-SK"/>
              </w:rPr>
              <w:fldChar w:fldCharType="end"/>
            </w:r>
          </w:hyperlink>
        </w:p>
        <w:p w14:paraId="0C37BE0E" w14:textId="7B4E8AA6" w:rsidR="00FA7A4F" w:rsidRPr="0014645C" w:rsidRDefault="00315609"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315609">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315609"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E1641D">
              <w:rPr>
                <w:webHidden/>
                <w:sz w:val="17"/>
                <w:szCs w:val="17"/>
              </w:rPr>
              <w:t>72</w:t>
            </w:r>
            <w:r w:rsidR="00FA7A4F" w:rsidRPr="0014645C">
              <w:rPr>
                <w:webHidden/>
                <w:sz w:val="17"/>
                <w:szCs w:val="17"/>
              </w:rPr>
              <w:fldChar w:fldCharType="end"/>
            </w:r>
          </w:hyperlink>
        </w:p>
        <w:p w14:paraId="50C184EA" w14:textId="378630AA" w:rsidR="00FA7A4F" w:rsidRPr="0014645C" w:rsidRDefault="00315609"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2B14ECA3" w14:textId="3205C9E4" w:rsidR="00FA7A4F" w:rsidRPr="0014645C" w:rsidRDefault="00315609"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5CC6E4B5" w14:textId="231F0B65" w:rsidR="00FA7A4F" w:rsidRPr="0014645C" w:rsidRDefault="00315609"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E1641D">
              <w:rPr>
                <w:webHidden/>
                <w:sz w:val="17"/>
                <w:szCs w:val="17"/>
              </w:rPr>
              <w:t>75</w:t>
            </w:r>
            <w:r w:rsidR="00FA7A4F" w:rsidRPr="0014645C">
              <w:rPr>
                <w:webHidden/>
                <w:sz w:val="17"/>
                <w:szCs w:val="17"/>
              </w:rPr>
              <w:fldChar w:fldCharType="end"/>
            </w:r>
          </w:hyperlink>
        </w:p>
        <w:p w14:paraId="5540D622" w14:textId="7904D3D1" w:rsidR="00FA7A4F" w:rsidRPr="0014645C" w:rsidRDefault="00315609"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315609"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315609"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315609">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315609">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315609">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315609"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68ADF42E" w14:textId="64CA3035" w:rsidR="00FA7A4F" w:rsidRPr="0014645C" w:rsidRDefault="00315609"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747D85D7" w14:textId="3BA8444F" w:rsidR="00FA7A4F" w:rsidRPr="0014645C" w:rsidRDefault="00315609"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E1641D">
              <w:rPr>
                <w:webHidden/>
                <w:sz w:val="17"/>
                <w:szCs w:val="17"/>
              </w:rPr>
              <w:t>83</w:t>
            </w:r>
            <w:r w:rsidR="00FA7A4F" w:rsidRPr="0014645C">
              <w:rPr>
                <w:webHidden/>
                <w:sz w:val="17"/>
                <w:szCs w:val="17"/>
              </w:rPr>
              <w:fldChar w:fldCharType="end"/>
            </w:r>
          </w:hyperlink>
        </w:p>
        <w:p w14:paraId="0E846FFC" w14:textId="4151697C" w:rsidR="00FA7A4F" w:rsidRPr="0014645C" w:rsidRDefault="00315609">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315609">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2" w:name="_Toc458515635"/>
      <w:bookmarkStart w:id="23" w:name="_Toc417648874"/>
      <w:bookmarkStart w:id="24" w:name="_Toc440354963"/>
      <w:bookmarkStart w:id="25" w:name="_Toc440375294"/>
      <w:r w:rsidRPr="0014645C">
        <w:rPr>
          <w:lang w:val="sk-SK"/>
        </w:rPr>
        <w:lastRenderedPageBreak/>
        <w:t>1.</w:t>
      </w:r>
      <w:r w:rsidRPr="0014645C">
        <w:rPr>
          <w:lang w:val="sk-SK"/>
        </w:rPr>
        <w:tab/>
        <w:t>Všeobecné informácie</w:t>
      </w:r>
      <w:bookmarkEnd w:id="22"/>
    </w:p>
    <w:p w14:paraId="58484455" w14:textId="2680354A" w:rsidR="00551D65" w:rsidRPr="0014645C" w:rsidRDefault="00551D65" w:rsidP="00551D65">
      <w:pPr>
        <w:pStyle w:val="Nadpis2"/>
        <w:spacing w:line="480" w:lineRule="auto"/>
        <w:rPr>
          <w:b/>
          <w:lang w:val="sk-SK"/>
        </w:rPr>
      </w:pPr>
      <w:bookmarkStart w:id="26" w:name="_Toc458515636"/>
      <w:r w:rsidRPr="0014645C">
        <w:rPr>
          <w:b/>
          <w:lang w:val="sk-SK"/>
        </w:rPr>
        <w:t>1.1</w:t>
      </w:r>
      <w:r w:rsidRPr="0014645C">
        <w:rPr>
          <w:b/>
          <w:lang w:val="sk-SK"/>
        </w:rPr>
        <w:tab/>
        <w:t>Cieľ príručky</w:t>
      </w:r>
      <w:bookmarkEnd w:id="26"/>
    </w:p>
    <w:p w14:paraId="2A81CD13" w14:textId="60406A13" w:rsidR="000867AE" w:rsidRPr="0014645C" w:rsidRDefault="000867AE" w:rsidP="008C2173">
      <w:pPr>
        <w:pStyle w:val="BodyText1"/>
        <w:jc w:val="both"/>
        <w:rPr>
          <w:lang w:val="sk-SK"/>
        </w:rPr>
      </w:pPr>
      <w:bookmarkStart w:id="27" w:name="_Toc417132717"/>
      <w:bookmarkEnd w:id="23"/>
      <w:bookmarkEnd w:id="24"/>
      <w:bookmarkEnd w:id="25"/>
      <w:bookmarkEnd w:id="27"/>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458515637"/>
      <w:r w:rsidRPr="0014645C">
        <w:rPr>
          <w:b/>
          <w:lang w:val="sk-SK"/>
        </w:rPr>
        <w:t>1.2</w:t>
      </w:r>
      <w:r w:rsidRPr="0014645C">
        <w:rPr>
          <w:b/>
          <w:lang w:val="sk-SK"/>
        </w:rPr>
        <w:tab/>
      </w:r>
      <w:r w:rsidR="001918B9" w:rsidRPr="0014645C">
        <w:rPr>
          <w:b/>
          <w:lang w:val="sk-SK"/>
        </w:rPr>
        <w:t>Platnosť príručky</w:t>
      </w:r>
      <w:bookmarkEnd w:id="28"/>
      <w:bookmarkEnd w:id="29"/>
      <w:bookmarkEnd w:id="30"/>
      <w:bookmarkEnd w:id="31"/>
      <w:bookmarkEnd w:id="32"/>
      <w:bookmarkEnd w:id="33"/>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458515638"/>
      <w:r w:rsidRPr="0014645C">
        <w:rPr>
          <w:b/>
          <w:lang w:val="sk-SK"/>
        </w:rPr>
        <w:t>1.3</w:t>
      </w:r>
      <w:r w:rsidRPr="0014645C">
        <w:rPr>
          <w:b/>
          <w:lang w:val="sk-SK"/>
        </w:rPr>
        <w:tab/>
      </w:r>
      <w:r w:rsidR="00496FE2" w:rsidRPr="0014645C">
        <w:rPr>
          <w:b/>
          <w:lang w:val="sk-SK"/>
        </w:rPr>
        <w:t>Definícia pojmov</w:t>
      </w:r>
      <w:bookmarkEnd w:id="34"/>
      <w:bookmarkEnd w:id="35"/>
      <w:bookmarkEnd w:id="36"/>
      <w:bookmarkEnd w:id="37"/>
      <w:bookmarkEnd w:id="38"/>
      <w:bookmarkEnd w:id="39"/>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40" w:name="_Toc415238392"/>
      <w:bookmarkStart w:id="41" w:name="_Toc415238442"/>
      <w:bookmarkStart w:id="42" w:name="_Toc415238393"/>
      <w:bookmarkStart w:id="43" w:name="_Toc415238443"/>
      <w:bookmarkStart w:id="44" w:name="_Toc415238394"/>
      <w:bookmarkStart w:id="45" w:name="_Toc415238444"/>
      <w:bookmarkStart w:id="46" w:name="_Toc415238395"/>
      <w:bookmarkStart w:id="47" w:name="_Toc415238445"/>
      <w:bookmarkStart w:id="48" w:name="_Toc415238396"/>
      <w:bookmarkStart w:id="49" w:name="_Toc415238446"/>
      <w:bookmarkStart w:id="50" w:name="_Toc415238397"/>
      <w:bookmarkStart w:id="51" w:name="_Toc415238447"/>
      <w:bookmarkStart w:id="52" w:name="_Toc410400239"/>
      <w:bookmarkStart w:id="53" w:name="_Toc417132482"/>
      <w:bookmarkStart w:id="54" w:name="_Toc417648879"/>
      <w:bookmarkStart w:id="55" w:name="_Toc440354968"/>
      <w:bookmarkStart w:id="56" w:name="_Toc440375299"/>
      <w:bookmarkStart w:id="57" w:name="_Toc458432887"/>
      <w:bookmarkStart w:id="58" w:name="_Toc458515639"/>
      <w:bookmarkEnd w:id="40"/>
      <w:bookmarkEnd w:id="41"/>
      <w:bookmarkEnd w:id="42"/>
      <w:bookmarkEnd w:id="43"/>
      <w:bookmarkEnd w:id="44"/>
      <w:bookmarkEnd w:id="45"/>
      <w:bookmarkEnd w:id="46"/>
      <w:bookmarkEnd w:id="47"/>
      <w:bookmarkEnd w:id="48"/>
      <w:bookmarkEnd w:id="49"/>
      <w:bookmarkEnd w:id="50"/>
      <w:bookmarkEnd w:id="51"/>
      <w:r w:rsidRPr="0014645C">
        <w:rPr>
          <w:b/>
          <w:lang w:val="sk-SK"/>
        </w:rPr>
        <w:t>1.4</w:t>
      </w:r>
      <w:r w:rsidRPr="0014645C">
        <w:rPr>
          <w:b/>
          <w:lang w:val="sk-SK"/>
        </w:rPr>
        <w:tab/>
      </w:r>
      <w:r w:rsidR="001E7A3C" w:rsidRPr="0014645C">
        <w:rPr>
          <w:b/>
          <w:lang w:val="sk-SK"/>
        </w:rPr>
        <w:t>Použité skratky</w:t>
      </w:r>
      <w:bookmarkEnd w:id="52"/>
      <w:bookmarkEnd w:id="53"/>
      <w:bookmarkEnd w:id="54"/>
      <w:bookmarkEnd w:id="55"/>
      <w:bookmarkEnd w:id="56"/>
      <w:bookmarkEnd w:id="57"/>
      <w:bookmarkEnd w:id="58"/>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59" w:name="_Toc440354969"/>
      <w:bookmarkStart w:id="60" w:name="_Toc440375300"/>
      <w:bookmarkStart w:id="61" w:name="_Toc458432888"/>
      <w:bookmarkStart w:id="62"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59"/>
      <w:bookmarkEnd w:id="60"/>
      <w:bookmarkEnd w:id="61"/>
      <w:bookmarkEnd w:id="62"/>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63" w:name="_Toc418001210"/>
      <w:bookmarkStart w:id="64" w:name="_Toc418003035"/>
      <w:bookmarkStart w:id="65" w:name="_Toc418001211"/>
      <w:bookmarkStart w:id="66" w:name="_Toc418003036"/>
      <w:bookmarkStart w:id="67" w:name="_Toc440354970"/>
      <w:bookmarkStart w:id="68" w:name="_Toc440375301"/>
      <w:bookmarkStart w:id="69" w:name="_Toc458432889"/>
      <w:bookmarkStart w:id="70" w:name="_Toc458515641"/>
      <w:bookmarkEnd w:id="63"/>
      <w:bookmarkEnd w:id="64"/>
      <w:bookmarkEnd w:id="65"/>
      <w:bookmarkEnd w:id="66"/>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67"/>
      <w:bookmarkEnd w:id="68"/>
      <w:bookmarkEnd w:id="69"/>
      <w:bookmarkEnd w:id="70"/>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71" w:name="_Toc418001213"/>
      <w:bookmarkStart w:id="72" w:name="_Toc418003038"/>
      <w:bookmarkStart w:id="73" w:name="_Toc440354971"/>
      <w:bookmarkStart w:id="74" w:name="_Toc440375302"/>
      <w:bookmarkStart w:id="75" w:name="_Toc458432890"/>
      <w:bookmarkStart w:id="76" w:name="_Toc458515642"/>
      <w:bookmarkEnd w:id="71"/>
      <w:bookmarkEnd w:id="72"/>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73"/>
      <w:bookmarkEnd w:id="74"/>
      <w:bookmarkEnd w:id="75"/>
      <w:bookmarkEnd w:id="76"/>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77" w:name="_Toc418001215"/>
      <w:bookmarkStart w:id="78" w:name="_Toc418003040"/>
      <w:bookmarkStart w:id="79" w:name="_Toc410400240"/>
      <w:bookmarkStart w:id="80" w:name="_Toc417132483"/>
      <w:bookmarkStart w:id="81" w:name="_Toc417648880"/>
      <w:bookmarkStart w:id="82" w:name="_Toc440354972"/>
      <w:bookmarkStart w:id="83" w:name="_Toc440375303"/>
      <w:bookmarkStart w:id="84" w:name="_Toc458432891"/>
      <w:bookmarkStart w:id="85" w:name="_Toc458515643"/>
      <w:bookmarkEnd w:id="77"/>
      <w:bookmarkEnd w:id="78"/>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79"/>
      <w:r w:rsidR="002B3DE0" w:rsidRPr="0014645C">
        <w:rPr>
          <w:i w:val="0"/>
          <w:lang w:val="sk-SK"/>
        </w:rPr>
        <w:t>príspevku</w:t>
      </w:r>
      <w:bookmarkEnd w:id="80"/>
      <w:bookmarkEnd w:id="81"/>
      <w:bookmarkEnd w:id="82"/>
      <w:bookmarkEnd w:id="83"/>
      <w:bookmarkEnd w:id="84"/>
      <w:bookmarkEnd w:id="85"/>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86" w:name="_Toc417132484"/>
      <w:bookmarkStart w:id="87" w:name="_Toc417648881"/>
      <w:bookmarkStart w:id="88" w:name="_Toc440354973"/>
      <w:bookmarkStart w:id="89" w:name="_Toc440375304"/>
      <w:bookmarkStart w:id="90" w:name="_Toc458432892"/>
      <w:bookmarkStart w:id="91" w:name="_Toc458515644"/>
      <w:bookmarkStart w:id="92" w:name="_Toc413652662"/>
      <w:bookmarkStart w:id="93" w:name="_Toc413680802"/>
      <w:bookmarkStart w:id="94" w:name="_Toc413681974"/>
      <w:bookmarkStart w:id="95" w:name="_Toc413682307"/>
      <w:bookmarkStart w:id="96"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86"/>
      <w:bookmarkEnd w:id="87"/>
      <w:bookmarkEnd w:id="88"/>
      <w:bookmarkEnd w:id="89"/>
      <w:bookmarkEnd w:id="90"/>
      <w:bookmarkEnd w:id="91"/>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97" w:name="_Toc458432893"/>
      <w:bookmarkStart w:id="98" w:name="_Toc458515645"/>
      <w:bookmarkEnd w:id="92"/>
      <w:bookmarkEnd w:id="93"/>
      <w:bookmarkEnd w:id="94"/>
      <w:bookmarkEnd w:id="95"/>
      <w:bookmarkEnd w:id="96"/>
      <w:r w:rsidRPr="0014645C">
        <w:rPr>
          <w:b/>
          <w:lang w:val="sk-SK"/>
        </w:rPr>
        <w:t>2.2</w:t>
      </w:r>
      <w:r w:rsidR="007708E2" w:rsidRPr="0014645C">
        <w:rPr>
          <w:b/>
          <w:lang w:val="sk-SK"/>
        </w:rPr>
        <w:tab/>
      </w:r>
      <w:bookmarkStart w:id="99" w:name="_Toc417132485"/>
      <w:bookmarkStart w:id="100" w:name="_Toc417648882"/>
      <w:bookmarkStart w:id="101" w:name="_Toc440354974"/>
      <w:bookmarkStart w:id="102" w:name="_Toc440375305"/>
      <w:r w:rsidR="002B3DE0" w:rsidRPr="0014645C">
        <w:rPr>
          <w:b/>
          <w:lang w:val="sk-SK"/>
        </w:rPr>
        <w:t>Oprávnenosť partnera</w:t>
      </w:r>
      <w:bookmarkEnd w:id="97"/>
      <w:bookmarkEnd w:id="98"/>
      <w:bookmarkEnd w:id="99"/>
      <w:bookmarkEnd w:id="100"/>
      <w:bookmarkEnd w:id="101"/>
      <w:bookmarkEnd w:id="102"/>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03" w:name="_Toc410400241"/>
      <w:bookmarkStart w:id="104" w:name="_Toc417132486"/>
      <w:bookmarkStart w:id="105" w:name="_Toc417648883"/>
      <w:bookmarkStart w:id="106" w:name="_Toc440354975"/>
      <w:bookmarkStart w:id="107" w:name="_Toc440375306"/>
      <w:bookmarkStart w:id="108" w:name="_Toc458432894"/>
      <w:bookmarkStart w:id="109"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03"/>
      <w:bookmarkEnd w:id="104"/>
      <w:r w:rsidR="00402875" w:rsidRPr="0014645C">
        <w:rPr>
          <w:b/>
          <w:lang w:val="sk-SK"/>
        </w:rPr>
        <w:t xml:space="preserve"> realizácie projektu</w:t>
      </w:r>
      <w:bookmarkEnd w:id="105"/>
      <w:bookmarkEnd w:id="106"/>
      <w:bookmarkEnd w:id="107"/>
      <w:bookmarkEnd w:id="108"/>
      <w:bookmarkEnd w:id="109"/>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10" w:name="_Toc417132487"/>
      <w:bookmarkStart w:id="111" w:name="_Toc417648884"/>
      <w:bookmarkStart w:id="112" w:name="_Toc440354976"/>
      <w:bookmarkStart w:id="113" w:name="_Toc440375307"/>
      <w:bookmarkStart w:id="114" w:name="_Toc458432895"/>
      <w:bookmarkStart w:id="115" w:name="_Toc458515647"/>
      <w:bookmarkStart w:id="116"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10"/>
      <w:r w:rsidR="00387FBA" w:rsidRPr="0014645C">
        <w:rPr>
          <w:b/>
          <w:lang w:val="sk-SK"/>
        </w:rPr>
        <w:t>projektu</w:t>
      </w:r>
      <w:bookmarkEnd w:id="111"/>
      <w:bookmarkEnd w:id="112"/>
      <w:bookmarkEnd w:id="113"/>
      <w:bookmarkEnd w:id="114"/>
      <w:bookmarkEnd w:id="115"/>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16"/>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17" w:name="_Toc410400243"/>
      <w:bookmarkStart w:id="118" w:name="_Toc417132488"/>
      <w:bookmarkStart w:id="119" w:name="_Toc417648885"/>
      <w:bookmarkStart w:id="120" w:name="_Toc440354977"/>
      <w:bookmarkStart w:id="121" w:name="_Toc440375308"/>
      <w:bookmarkStart w:id="122" w:name="_Toc458432896"/>
      <w:bookmarkStart w:id="123"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17"/>
      <w:bookmarkEnd w:id="118"/>
      <w:bookmarkEnd w:id="119"/>
      <w:bookmarkEnd w:id="120"/>
      <w:bookmarkEnd w:id="121"/>
      <w:bookmarkEnd w:id="122"/>
      <w:bookmarkEnd w:id="123"/>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4" w:name="_Toc413832233"/>
      <w:bookmarkStart w:id="125" w:name="_Toc417132489"/>
      <w:bookmarkStart w:id="126" w:name="_Toc417648886"/>
      <w:bookmarkStart w:id="127" w:name="_Toc440354978"/>
      <w:bookmarkStart w:id="128" w:name="_Toc440375309"/>
      <w:bookmarkStart w:id="129" w:name="_Toc458432897"/>
      <w:bookmarkStart w:id="130"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31" w:name="_Toc413832234"/>
      <w:bookmarkStart w:id="132" w:name="_Toc417132490"/>
      <w:bookmarkStart w:id="133" w:name="_Toc417648887"/>
      <w:bookmarkStart w:id="134" w:name="_Toc440354979"/>
      <w:bookmarkStart w:id="135" w:name="_Toc440375310"/>
      <w:bookmarkStart w:id="136" w:name="_Toc458432898"/>
      <w:bookmarkStart w:id="137"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31"/>
      <w:bookmarkEnd w:id="132"/>
      <w:bookmarkEnd w:id="133"/>
      <w:bookmarkEnd w:id="134"/>
      <w:bookmarkEnd w:id="135"/>
      <w:bookmarkEnd w:id="136"/>
      <w:bookmarkEnd w:id="137"/>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38" w:name="_Toc413832235"/>
      <w:bookmarkStart w:id="139" w:name="_Toc417132491"/>
      <w:bookmarkStart w:id="140" w:name="_Toc417648888"/>
      <w:bookmarkStart w:id="141" w:name="_Toc440354980"/>
      <w:bookmarkStart w:id="142" w:name="_Toc440375311"/>
      <w:bookmarkStart w:id="143" w:name="_Toc458432899"/>
      <w:bookmarkStart w:id="144"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38"/>
      <w:bookmarkEnd w:id="139"/>
      <w:bookmarkEnd w:id="140"/>
      <w:bookmarkEnd w:id="141"/>
      <w:bookmarkEnd w:id="142"/>
      <w:bookmarkEnd w:id="143"/>
      <w:bookmarkEnd w:id="144"/>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45"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46" w:name="_Toc417132492"/>
      <w:bookmarkStart w:id="147" w:name="_Toc417648889"/>
      <w:bookmarkStart w:id="148" w:name="_Toc440354981"/>
      <w:bookmarkStart w:id="149" w:name="_Toc440375312"/>
      <w:bookmarkStart w:id="150" w:name="_Toc458432900"/>
      <w:bookmarkStart w:id="151"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45"/>
      <w:bookmarkEnd w:id="146"/>
      <w:bookmarkEnd w:id="147"/>
      <w:bookmarkEnd w:id="148"/>
      <w:bookmarkEnd w:id="149"/>
      <w:bookmarkEnd w:id="150"/>
      <w:bookmarkEnd w:id="151"/>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52" w:name="_Toc410400245"/>
      <w:bookmarkStart w:id="153" w:name="_Toc417132493"/>
      <w:bookmarkStart w:id="154" w:name="_Toc417648890"/>
      <w:bookmarkStart w:id="155" w:name="_Toc440354982"/>
      <w:bookmarkStart w:id="156" w:name="_Toc440375313"/>
      <w:bookmarkStart w:id="157" w:name="_Toc458432901"/>
      <w:bookmarkStart w:id="158"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52"/>
      <w:bookmarkEnd w:id="153"/>
      <w:bookmarkEnd w:id="154"/>
      <w:bookmarkEnd w:id="155"/>
      <w:bookmarkEnd w:id="156"/>
      <w:bookmarkEnd w:id="157"/>
      <w:bookmarkEnd w:id="158"/>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59" w:name="_Toc410400250"/>
      <w:bookmarkStart w:id="160" w:name="_Toc417132494"/>
      <w:bookmarkStart w:id="161" w:name="_Toc417648891"/>
      <w:bookmarkStart w:id="162" w:name="_Toc440354983"/>
      <w:bookmarkStart w:id="163" w:name="_Toc440375314"/>
      <w:bookmarkStart w:id="164" w:name="_Toc458432902"/>
      <w:bookmarkStart w:id="165"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59"/>
      <w:bookmarkEnd w:id="160"/>
      <w:bookmarkEnd w:id="161"/>
      <w:bookmarkEnd w:id="162"/>
      <w:bookmarkEnd w:id="163"/>
      <w:bookmarkEnd w:id="164"/>
      <w:bookmarkEnd w:id="165"/>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66" w:name="_Toc410400251"/>
      <w:bookmarkStart w:id="167" w:name="_Toc417132495"/>
      <w:bookmarkStart w:id="168" w:name="_Toc417648892"/>
      <w:bookmarkStart w:id="169" w:name="_Toc440354984"/>
      <w:bookmarkStart w:id="170" w:name="_Toc440375315"/>
      <w:bookmarkStart w:id="171" w:name="_Toc458432903"/>
      <w:bookmarkStart w:id="172"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66"/>
      <w:bookmarkEnd w:id="167"/>
      <w:bookmarkEnd w:id="168"/>
      <w:bookmarkEnd w:id="169"/>
      <w:bookmarkEnd w:id="170"/>
      <w:bookmarkEnd w:id="171"/>
      <w:bookmarkEnd w:id="172"/>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73" w:name="_Toc458515656"/>
      <w:bookmarkStart w:id="174" w:name="_Toc417648893"/>
      <w:bookmarkStart w:id="175" w:name="_Toc440354985"/>
      <w:bookmarkStart w:id="176" w:name="_Toc440375316"/>
      <w:bookmarkStart w:id="177" w:name="_Toc458432904"/>
      <w:bookmarkStart w:id="178" w:name="_Toc410400252"/>
      <w:bookmarkStart w:id="179" w:name="_Toc417132496"/>
      <w:r w:rsidRPr="0014645C">
        <w:rPr>
          <w:b/>
          <w:lang w:val="sk-SK"/>
        </w:rPr>
        <w:t>2.7</w:t>
      </w:r>
      <w:r w:rsidRPr="0014645C">
        <w:rPr>
          <w:b/>
          <w:lang w:val="sk-SK"/>
        </w:rPr>
        <w:tab/>
        <w:t>Kritériá pre výber projektov</w:t>
      </w:r>
      <w:bookmarkEnd w:id="173"/>
    </w:p>
    <w:p w14:paraId="677D3B54" w14:textId="66CACF79" w:rsidR="00E40E44" w:rsidRPr="0014645C" w:rsidRDefault="00E40E44" w:rsidP="005E404C">
      <w:pPr>
        <w:jc w:val="both"/>
        <w:rPr>
          <w:rFonts w:ascii="Arial" w:hAnsi="Arial" w:cs="Arial"/>
          <w:sz w:val="19"/>
          <w:szCs w:val="19"/>
          <w:lang w:val="sk-SK"/>
        </w:rPr>
      </w:pPr>
      <w:bookmarkStart w:id="180" w:name="_Toc440354986"/>
      <w:bookmarkStart w:id="181" w:name="_Toc440375317"/>
      <w:bookmarkEnd w:id="174"/>
      <w:bookmarkEnd w:id="175"/>
      <w:bookmarkEnd w:id="176"/>
      <w:bookmarkEnd w:id="177"/>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80"/>
      <w:bookmarkEnd w:id="181"/>
    </w:p>
    <w:p w14:paraId="0FFFBA58" w14:textId="0C496DD4" w:rsidR="00AA0C4C" w:rsidRPr="0014645C" w:rsidRDefault="001F1018" w:rsidP="0008366A">
      <w:pPr>
        <w:pStyle w:val="Nadpis2"/>
        <w:spacing w:before="240" w:after="160" w:line="480" w:lineRule="auto"/>
        <w:rPr>
          <w:b/>
          <w:lang w:val="sk-SK"/>
        </w:rPr>
      </w:pPr>
      <w:bookmarkStart w:id="182" w:name="_Toc440354987"/>
      <w:bookmarkStart w:id="183" w:name="_Toc440375318"/>
      <w:bookmarkStart w:id="184" w:name="_Toc458432905"/>
      <w:bookmarkStart w:id="185" w:name="_Toc458515657"/>
      <w:r w:rsidRPr="0014645C">
        <w:rPr>
          <w:b/>
          <w:lang w:val="sk-SK"/>
        </w:rPr>
        <w:t>2.8</w:t>
      </w:r>
      <w:r w:rsidR="007708E2" w:rsidRPr="0014645C">
        <w:rPr>
          <w:b/>
          <w:lang w:val="sk-SK"/>
        </w:rPr>
        <w:tab/>
      </w:r>
      <w:r w:rsidR="00E40E44" w:rsidRPr="0014645C">
        <w:rPr>
          <w:b/>
          <w:lang w:val="sk-SK"/>
        </w:rPr>
        <w:t>Spôsob financovania projektu</w:t>
      </w:r>
      <w:bookmarkEnd w:id="182"/>
      <w:bookmarkEnd w:id="183"/>
      <w:bookmarkEnd w:id="184"/>
      <w:bookmarkEnd w:id="185"/>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86" w:name="_Toc418001232"/>
      <w:bookmarkStart w:id="187" w:name="_Toc418003057"/>
      <w:bookmarkStart w:id="188" w:name="_Toc417648895"/>
      <w:bookmarkStart w:id="189" w:name="_Toc440354988"/>
      <w:bookmarkStart w:id="190" w:name="_Toc440375319"/>
      <w:bookmarkStart w:id="191" w:name="_Toc458432906"/>
      <w:bookmarkStart w:id="192" w:name="_Toc458515658"/>
      <w:bookmarkEnd w:id="186"/>
      <w:bookmarkEnd w:id="187"/>
      <w:r w:rsidRPr="0014645C">
        <w:rPr>
          <w:b/>
          <w:lang w:val="sk-SK"/>
        </w:rPr>
        <w:t>Splnenie podmienok ustanovených v osobitných predpisov</w:t>
      </w:r>
      <w:bookmarkEnd w:id="188"/>
      <w:bookmarkEnd w:id="189"/>
      <w:bookmarkEnd w:id="190"/>
      <w:bookmarkEnd w:id="191"/>
      <w:bookmarkEnd w:id="192"/>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93" w:name="_Toc458515659"/>
      <w:bookmarkStart w:id="194" w:name="_Toc417648896"/>
      <w:bookmarkStart w:id="195" w:name="_Toc440354989"/>
      <w:bookmarkStart w:id="196" w:name="_Toc440375320"/>
      <w:bookmarkStart w:id="197" w:name="_Toc458432907"/>
      <w:r w:rsidRPr="0014645C">
        <w:rPr>
          <w:b/>
          <w:color w:val="3C8A2E" w:themeColor="accent5"/>
          <w:sz w:val="24"/>
          <w:szCs w:val="24"/>
          <w:lang w:val="sk-SK"/>
        </w:rPr>
        <w:t>2.9.1 Podmienky týkajúce sa štátnej pomoci a vyplývajúce zo schém štátnej pomoci/pomoc de minimis</w:t>
      </w:r>
      <w:bookmarkEnd w:id="193"/>
    </w:p>
    <w:bookmarkEnd w:id="194"/>
    <w:bookmarkEnd w:id="195"/>
    <w:bookmarkEnd w:id="196"/>
    <w:bookmarkEnd w:id="197"/>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98" w:name="_Toc417648897"/>
      <w:bookmarkStart w:id="199" w:name="_Toc440354990"/>
      <w:bookmarkStart w:id="200" w:name="_Toc440375321"/>
      <w:bookmarkStart w:id="201" w:name="_Toc458432908"/>
      <w:bookmarkStart w:id="202"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98"/>
      <w:bookmarkEnd w:id="199"/>
      <w:bookmarkEnd w:id="200"/>
      <w:bookmarkEnd w:id="201"/>
      <w:bookmarkEnd w:id="202"/>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03"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03"/>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04" w:name="_Toc418001237"/>
      <w:bookmarkStart w:id="205" w:name="_Toc418003062"/>
      <w:bookmarkStart w:id="206" w:name="_Toc417648901"/>
      <w:bookmarkStart w:id="207" w:name="_Toc440354992"/>
      <w:bookmarkStart w:id="208" w:name="_Toc440375323"/>
      <w:bookmarkStart w:id="209" w:name="_Toc458432910"/>
      <w:bookmarkStart w:id="210" w:name="_Toc458515662"/>
      <w:bookmarkEnd w:id="204"/>
      <w:bookmarkEnd w:id="205"/>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11" w:name="_Toc417645451"/>
      <w:bookmarkStart w:id="212" w:name="_Toc417648902"/>
      <w:bookmarkStart w:id="213" w:name="_Toc417649174"/>
      <w:bookmarkStart w:id="214" w:name="_Toc417649565"/>
      <w:bookmarkStart w:id="215" w:name="_Toc417650272"/>
      <w:bookmarkStart w:id="216" w:name="_Toc418001239"/>
      <w:bookmarkStart w:id="217" w:name="_Toc418003064"/>
      <w:bookmarkStart w:id="218" w:name="_Toc440354993"/>
      <w:bookmarkStart w:id="219" w:name="_Toc440355289"/>
      <w:bookmarkStart w:id="220" w:name="_Toc440374932"/>
      <w:bookmarkStart w:id="221" w:name="_Toc440375324"/>
      <w:bookmarkStart w:id="222" w:name="_Toc440375744"/>
      <w:bookmarkStart w:id="223" w:name="_Toc440634416"/>
      <w:bookmarkStart w:id="224" w:name="_Toc458428905"/>
      <w:bookmarkStart w:id="225" w:name="_Toc458432268"/>
      <w:bookmarkStart w:id="226" w:name="_Toc458432815"/>
      <w:bookmarkStart w:id="227" w:name="_Toc458432911"/>
      <w:bookmarkStart w:id="228" w:name="_Toc458514599"/>
      <w:bookmarkStart w:id="229" w:name="_Toc458515663"/>
      <w:bookmarkStart w:id="230" w:name="_Toc417645452"/>
      <w:bookmarkStart w:id="231" w:name="_Toc417648903"/>
      <w:bookmarkStart w:id="232" w:name="_Toc417649175"/>
      <w:bookmarkStart w:id="233" w:name="_Toc417649566"/>
      <w:bookmarkStart w:id="234" w:name="_Toc417650273"/>
      <w:bookmarkStart w:id="235" w:name="_Toc418001240"/>
      <w:bookmarkStart w:id="236" w:name="_Toc418003065"/>
      <w:bookmarkStart w:id="237" w:name="_Toc440354994"/>
      <w:bookmarkStart w:id="238" w:name="_Toc440355290"/>
      <w:bookmarkStart w:id="239" w:name="_Toc440374933"/>
      <w:bookmarkStart w:id="240" w:name="_Toc440375325"/>
      <w:bookmarkStart w:id="241" w:name="_Toc440375745"/>
      <w:bookmarkStart w:id="242" w:name="_Toc440634417"/>
      <w:bookmarkStart w:id="243" w:name="_Toc458428906"/>
      <w:bookmarkStart w:id="244" w:name="_Toc458432269"/>
      <w:bookmarkStart w:id="245" w:name="_Toc458432816"/>
      <w:bookmarkStart w:id="246" w:name="_Toc458432912"/>
      <w:bookmarkStart w:id="247" w:name="_Toc458514600"/>
      <w:bookmarkStart w:id="248" w:name="_Toc458515664"/>
      <w:bookmarkStart w:id="249" w:name="_Toc417645453"/>
      <w:bookmarkStart w:id="250" w:name="_Toc417648904"/>
      <w:bookmarkStart w:id="251" w:name="_Toc417649176"/>
      <w:bookmarkStart w:id="252" w:name="_Toc417649567"/>
      <w:bookmarkStart w:id="253" w:name="_Toc417650274"/>
      <w:bookmarkStart w:id="254" w:name="_Toc418001241"/>
      <w:bookmarkStart w:id="255" w:name="_Toc418003066"/>
      <w:bookmarkStart w:id="256" w:name="_Toc440354995"/>
      <w:bookmarkStart w:id="257" w:name="_Toc440355291"/>
      <w:bookmarkStart w:id="258" w:name="_Toc440374934"/>
      <w:bookmarkStart w:id="259" w:name="_Toc440375326"/>
      <w:bookmarkStart w:id="260" w:name="_Toc440375746"/>
      <w:bookmarkStart w:id="261" w:name="_Toc440634418"/>
      <w:bookmarkStart w:id="262" w:name="_Toc458428907"/>
      <w:bookmarkStart w:id="263" w:name="_Toc458432270"/>
      <w:bookmarkStart w:id="264" w:name="_Toc458432817"/>
      <w:bookmarkStart w:id="265" w:name="_Toc458432913"/>
      <w:bookmarkStart w:id="266" w:name="_Toc458514601"/>
      <w:bookmarkStart w:id="267" w:name="_Toc458515665"/>
      <w:bookmarkStart w:id="268" w:name="_Toc417645454"/>
      <w:bookmarkStart w:id="269" w:name="_Toc417648905"/>
      <w:bookmarkStart w:id="270" w:name="_Toc417649177"/>
      <w:bookmarkStart w:id="271" w:name="_Toc417649568"/>
      <w:bookmarkStart w:id="272" w:name="_Toc417650275"/>
      <w:bookmarkStart w:id="273" w:name="_Toc418001242"/>
      <w:bookmarkStart w:id="274" w:name="_Toc418003067"/>
      <w:bookmarkStart w:id="275" w:name="_Toc440354996"/>
      <w:bookmarkStart w:id="276" w:name="_Toc440355292"/>
      <w:bookmarkStart w:id="277" w:name="_Toc440374935"/>
      <w:bookmarkStart w:id="278" w:name="_Toc440375327"/>
      <w:bookmarkStart w:id="279" w:name="_Toc440375747"/>
      <w:bookmarkStart w:id="280" w:name="_Toc440634419"/>
      <w:bookmarkStart w:id="281" w:name="_Toc458428908"/>
      <w:bookmarkStart w:id="282" w:name="_Toc458432271"/>
      <w:bookmarkStart w:id="283" w:name="_Toc458432818"/>
      <w:bookmarkStart w:id="284" w:name="_Toc458432914"/>
      <w:bookmarkStart w:id="285" w:name="_Toc458514602"/>
      <w:bookmarkStart w:id="286" w:name="_Toc458515666"/>
      <w:bookmarkStart w:id="287" w:name="_Toc417645455"/>
      <w:bookmarkStart w:id="288" w:name="_Toc417648906"/>
      <w:bookmarkStart w:id="289" w:name="_Toc417649178"/>
      <w:bookmarkStart w:id="290" w:name="_Toc417649569"/>
      <w:bookmarkStart w:id="291" w:name="_Toc417650276"/>
      <w:bookmarkStart w:id="292" w:name="_Toc418001243"/>
      <w:bookmarkStart w:id="293" w:name="_Toc418003068"/>
      <w:bookmarkStart w:id="294" w:name="_Toc440354997"/>
      <w:bookmarkStart w:id="295" w:name="_Toc440355293"/>
      <w:bookmarkStart w:id="296" w:name="_Toc440374936"/>
      <w:bookmarkStart w:id="297" w:name="_Toc440375328"/>
      <w:bookmarkStart w:id="298" w:name="_Toc440375748"/>
      <w:bookmarkStart w:id="299" w:name="_Toc440634420"/>
      <w:bookmarkStart w:id="300" w:name="_Toc458428909"/>
      <w:bookmarkStart w:id="301" w:name="_Toc458432272"/>
      <w:bookmarkStart w:id="302" w:name="_Toc458432819"/>
      <w:bookmarkStart w:id="303" w:name="_Toc458432915"/>
      <w:bookmarkStart w:id="304" w:name="_Toc458514603"/>
      <w:bookmarkStart w:id="305" w:name="_Toc458515667"/>
      <w:bookmarkStart w:id="306" w:name="_Toc417645456"/>
      <w:bookmarkStart w:id="307" w:name="_Toc417648907"/>
      <w:bookmarkStart w:id="308" w:name="_Toc417649179"/>
      <w:bookmarkStart w:id="309" w:name="_Toc417649570"/>
      <w:bookmarkStart w:id="310" w:name="_Toc417650277"/>
      <w:bookmarkStart w:id="311" w:name="_Toc418001244"/>
      <w:bookmarkStart w:id="312" w:name="_Toc418003069"/>
      <w:bookmarkStart w:id="313" w:name="_Toc440354998"/>
      <w:bookmarkStart w:id="314" w:name="_Toc440355294"/>
      <w:bookmarkStart w:id="315" w:name="_Toc440374937"/>
      <w:bookmarkStart w:id="316" w:name="_Toc440375329"/>
      <w:bookmarkStart w:id="317" w:name="_Toc440375749"/>
      <w:bookmarkStart w:id="318" w:name="_Toc440634421"/>
      <w:bookmarkStart w:id="319" w:name="_Toc458428910"/>
      <w:bookmarkStart w:id="320" w:name="_Toc458432273"/>
      <w:bookmarkStart w:id="321" w:name="_Toc458432820"/>
      <w:bookmarkStart w:id="322" w:name="_Toc458432916"/>
      <w:bookmarkStart w:id="323" w:name="_Toc458514604"/>
      <w:bookmarkStart w:id="324" w:name="_Toc458515668"/>
      <w:bookmarkStart w:id="325" w:name="_Toc417645457"/>
      <w:bookmarkStart w:id="326" w:name="_Toc417648908"/>
      <w:bookmarkStart w:id="327" w:name="_Toc417649180"/>
      <w:bookmarkStart w:id="328" w:name="_Toc417649571"/>
      <w:bookmarkStart w:id="329" w:name="_Toc417650278"/>
      <w:bookmarkStart w:id="330" w:name="_Toc418001245"/>
      <w:bookmarkStart w:id="331" w:name="_Toc418003070"/>
      <w:bookmarkStart w:id="332" w:name="_Toc440354999"/>
      <w:bookmarkStart w:id="333" w:name="_Toc440355295"/>
      <w:bookmarkStart w:id="334" w:name="_Toc440374938"/>
      <w:bookmarkStart w:id="335" w:name="_Toc440375330"/>
      <w:bookmarkStart w:id="336" w:name="_Toc440375750"/>
      <w:bookmarkStart w:id="337" w:name="_Toc440634422"/>
      <w:bookmarkStart w:id="338" w:name="_Toc458428911"/>
      <w:bookmarkStart w:id="339" w:name="_Toc458432274"/>
      <w:bookmarkStart w:id="340" w:name="_Toc458432821"/>
      <w:bookmarkStart w:id="341" w:name="_Toc458432917"/>
      <w:bookmarkStart w:id="342" w:name="_Toc458514605"/>
      <w:bookmarkStart w:id="343" w:name="_Toc458515669"/>
      <w:bookmarkStart w:id="344" w:name="_Toc417645458"/>
      <w:bookmarkStart w:id="345" w:name="_Toc417648909"/>
      <w:bookmarkStart w:id="346" w:name="_Toc417649181"/>
      <w:bookmarkStart w:id="347" w:name="_Toc417649572"/>
      <w:bookmarkStart w:id="348" w:name="_Toc417650279"/>
      <w:bookmarkStart w:id="349" w:name="_Toc418001246"/>
      <w:bookmarkStart w:id="350" w:name="_Toc418003071"/>
      <w:bookmarkStart w:id="351" w:name="_Toc440355000"/>
      <w:bookmarkStart w:id="352" w:name="_Toc440355296"/>
      <w:bookmarkStart w:id="353" w:name="_Toc440374939"/>
      <w:bookmarkStart w:id="354" w:name="_Toc440375331"/>
      <w:bookmarkStart w:id="355" w:name="_Toc440375751"/>
      <w:bookmarkStart w:id="356" w:name="_Toc440634423"/>
      <w:bookmarkStart w:id="357" w:name="_Toc458428912"/>
      <w:bookmarkStart w:id="358" w:name="_Toc458432275"/>
      <w:bookmarkStart w:id="359" w:name="_Toc458432822"/>
      <w:bookmarkStart w:id="360" w:name="_Toc458432918"/>
      <w:bookmarkStart w:id="361" w:name="_Toc458514606"/>
      <w:bookmarkStart w:id="362" w:name="_Toc458515670"/>
      <w:bookmarkStart w:id="363" w:name="_Toc417645459"/>
      <w:bookmarkStart w:id="364" w:name="_Toc417648910"/>
      <w:bookmarkStart w:id="365" w:name="_Toc417649182"/>
      <w:bookmarkStart w:id="366" w:name="_Toc417649573"/>
      <w:bookmarkStart w:id="367" w:name="_Toc417650280"/>
      <w:bookmarkStart w:id="368" w:name="_Toc418001247"/>
      <w:bookmarkStart w:id="369" w:name="_Toc418003072"/>
      <w:bookmarkStart w:id="370" w:name="_Toc440355001"/>
      <w:bookmarkStart w:id="371" w:name="_Toc440355297"/>
      <w:bookmarkStart w:id="372" w:name="_Toc440374940"/>
      <w:bookmarkStart w:id="373" w:name="_Toc440375332"/>
      <w:bookmarkStart w:id="374" w:name="_Toc440375752"/>
      <w:bookmarkStart w:id="375" w:name="_Toc440634424"/>
      <w:bookmarkStart w:id="376" w:name="_Toc458428913"/>
      <w:bookmarkStart w:id="377" w:name="_Toc458432276"/>
      <w:bookmarkStart w:id="378" w:name="_Toc458432823"/>
      <w:bookmarkStart w:id="379" w:name="_Toc458432919"/>
      <w:bookmarkStart w:id="380" w:name="_Toc458514607"/>
      <w:bookmarkStart w:id="381" w:name="_Toc458515671"/>
      <w:bookmarkStart w:id="382" w:name="_Toc417645460"/>
      <w:bookmarkStart w:id="383" w:name="_Toc417648911"/>
      <w:bookmarkStart w:id="384" w:name="_Toc417649183"/>
      <w:bookmarkStart w:id="385" w:name="_Toc417649574"/>
      <w:bookmarkStart w:id="386" w:name="_Toc417650281"/>
      <w:bookmarkStart w:id="387" w:name="_Toc418001248"/>
      <w:bookmarkStart w:id="388" w:name="_Toc418003073"/>
      <w:bookmarkStart w:id="389" w:name="_Toc440355002"/>
      <w:bookmarkStart w:id="390" w:name="_Toc440355298"/>
      <w:bookmarkStart w:id="391" w:name="_Toc440374941"/>
      <w:bookmarkStart w:id="392" w:name="_Toc440375333"/>
      <w:bookmarkStart w:id="393" w:name="_Toc440375753"/>
      <w:bookmarkStart w:id="394" w:name="_Toc440634425"/>
      <w:bookmarkStart w:id="395" w:name="_Toc458428914"/>
      <w:bookmarkStart w:id="396" w:name="_Toc458432277"/>
      <w:bookmarkStart w:id="397" w:name="_Toc458432824"/>
      <w:bookmarkStart w:id="398" w:name="_Toc458432920"/>
      <w:bookmarkStart w:id="399" w:name="_Toc458514608"/>
      <w:bookmarkStart w:id="400" w:name="_Toc45851567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01" w:name="_Toc458515673"/>
      <w:bookmarkEnd w:id="178"/>
      <w:bookmarkEnd w:id="179"/>
      <w:r w:rsidRPr="0014645C">
        <w:rPr>
          <w:b/>
          <w:color w:val="3C8A2E" w:themeColor="accent5"/>
          <w:sz w:val="24"/>
          <w:szCs w:val="24"/>
          <w:lang w:val="sk-SK"/>
        </w:rPr>
        <w:t>2.10.1 Časová oprávnenosť realizácie projektu</w:t>
      </w:r>
      <w:bookmarkEnd w:id="401"/>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02" w:name="_Toc418001250"/>
      <w:bookmarkStart w:id="403" w:name="_Toc418003075"/>
      <w:bookmarkStart w:id="404" w:name="_Toc458515674"/>
      <w:bookmarkEnd w:id="402"/>
      <w:bookmarkEnd w:id="403"/>
      <w:r w:rsidRPr="0014645C">
        <w:rPr>
          <w:b/>
          <w:color w:val="3C8A2E" w:themeColor="accent5"/>
          <w:sz w:val="24"/>
          <w:szCs w:val="24"/>
          <w:lang w:val="sk-SK"/>
        </w:rPr>
        <w:t>2.10.2 Oprávnenosť z hľadiska súladu s HP</w:t>
      </w:r>
      <w:bookmarkEnd w:id="404"/>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05" w:name="_Toc418001252"/>
      <w:bookmarkStart w:id="406" w:name="_Toc418003077"/>
      <w:bookmarkStart w:id="407" w:name="_Toc458515675"/>
      <w:bookmarkEnd w:id="405"/>
      <w:bookmarkEnd w:id="406"/>
      <w:r w:rsidRPr="0014645C">
        <w:rPr>
          <w:b/>
          <w:color w:val="3C8A2E" w:themeColor="accent5"/>
          <w:sz w:val="24"/>
          <w:szCs w:val="24"/>
          <w:lang w:val="sk-SK"/>
        </w:rPr>
        <w:t>2.10.3 Maximálna a minimálna výška pomoci</w:t>
      </w:r>
      <w:bookmarkEnd w:id="407"/>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08"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408"/>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09" w:name="_Toc418001255"/>
      <w:bookmarkStart w:id="410" w:name="_Toc418003080"/>
      <w:bookmarkStart w:id="411" w:name="_Toc440355007"/>
      <w:bookmarkStart w:id="412" w:name="_Toc440375338"/>
      <w:bookmarkStart w:id="413" w:name="_Toc458432925"/>
      <w:bookmarkStart w:id="414" w:name="_Toc458515677"/>
      <w:bookmarkEnd w:id="409"/>
      <w:bookmarkEnd w:id="410"/>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11"/>
      <w:bookmarkEnd w:id="412"/>
      <w:bookmarkEnd w:id="413"/>
      <w:bookmarkEnd w:id="414"/>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15"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16" w:name="_Toc417648916"/>
      <w:bookmarkStart w:id="417" w:name="_Toc410400263"/>
      <w:bookmarkStart w:id="418" w:name="_Toc417132503"/>
      <w:bookmarkStart w:id="419" w:name="_Toc417648917"/>
      <w:bookmarkStart w:id="420" w:name="_Toc440355008"/>
      <w:bookmarkStart w:id="421" w:name="_Toc440375339"/>
      <w:bookmarkStart w:id="422" w:name="_Toc458432926"/>
      <w:bookmarkStart w:id="423" w:name="_Toc458515678"/>
      <w:bookmarkEnd w:id="416"/>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17"/>
      <w:bookmarkEnd w:id="418"/>
      <w:bookmarkEnd w:id="419"/>
      <w:bookmarkEnd w:id="420"/>
      <w:bookmarkEnd w:id="421"/>
      <w:bookmarkEnd w:id="422"/>
      <w:bookmarkEnd w:id="423"/>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24" w:name="_Toc417132504"/>
      <w:bookmarkStart w:id="425" w:name="_Toc417648918"/>
      <w:bookmarkStart w:id="426" w:name="_Toc440355009"/>
      <w:bookmarkStart w:id="427" w:name="_Toc440375340"/>
      <w:bookmarkStart w:id="428" w:name="_Toc458432927"/>
      <w:bookmarkStart w:id="429"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30" w:name="_Toc417132505"/>
      <w:bookmarkStart w:id="431" w:name="_Toc417648919"/>
      <w:bookmarkStart w:id="432" w:name="_Toc440355010"/>
      <w:bookmarkStart w:id="433" w:name="_Toc440375341"/>
      <w:bookmarkStart w:id="434" w:name="_Toc458432928"/>
      <w:bookmarkStart w:id="435" w:name="_Toc458515680"/>
      <w:bookmarkEnd w:id="424"/>
      <w:bookmarkEnd w:id="425"/>
      <w:bookmarkEnd w:id="426"/>
      <w:bookmarkEnd w:id="427"/>
      <w:bookmarkEnd w:id="428"/>
      <w:bookmarkEnd w:id="429"/>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30"/>
      <w:bookmarkEnd w:id="431"/>
      <w:bookmarkEnd w:id="432"/>
      <w:bookmarkEnd w:id="433"/>
      <w:bookmarkEnd w:id="434"/>
      <w:bookmarkEnd w:id="435"/>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36" w:name="_Toc458515681"/>
      <w:bookmarkStart w:id="437"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36"/>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38" w:name="_Toc417132507"/>
      <w:bookmarkStart w:id="439" w:name="_Toc417648921"/>
      <w:bookmarkStart w:id="440" w:name="_Toc440355012"/>
      <w:bookmarkStart w:id="441"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38"/>
      <w:bookmarkEnd w:id="439"/>
      <w:bookmarkEnd w:id="440"/>
      <w:bookmarkEnd w:id="441"/>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42" w:name="_Toc458515682"/>
      <w:r w:rsidRPr="0014645C">
        <w:rPr>
          <w:b/>
          <w:color w:val="3C8A2E" w:themeColor="accent5"/>
          <w:sz w:val="24"/>
          <w:szCs w:val="24"/>
          <w:lang w:val="sk-SK"/>
        </w:rPr>
        <w:t>3.2.1 Všeobecné ustanovenia k niektorým typom výdavkov</w:t>
      </w:r>
      <w:bookmarkEnd w:id="442"/>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43" w:name="_Ref457287479"/>
      <w:r w:rsidRPr="0014645C">
        <w:rPr>
          <w:rStyle w:val="Odkaznapoznmkupodiarou"/>
          <w:rFonts w:cs="Arial"/>
          <w:b w:val="0"/>
          <w:color w:val="000000" w:themeColor="text1"/>
          <w:sz w:val="19"/>
          <w:szCs w:val="19"/>
          <w:lang w:val="sk-SK"/>
        </w:rPr>
        <w:footnoteReference w:id="56"/>
      </w:r>
      <w:bookmarkEnd w:id="44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A874A43"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za príslušnú rozpočtovú položku, s tým že komentár k rozpočtu bude obsahovať za jednotlivé obdobia aj údaje o výške maximálnej jednotkovej ceny práce, ktorá musí byť v súlade s </w:t>
      </w:r>
      <w:r>
        <w:rPr>
          <w:rFonts w:ascii="Arial" w:hAnsi="Arial" w:cs="Arial"/>
          <w:b w:val="0"/>
          <w:color w:val="auto"/>
          <w:sz w:val="19"/>
          <w:szCs w:val="19"/>
          <w:lang w:val="sk-SK"/>
        </w:rPr>
        <w:t xml:space="preserve">Usmernením RO pre OP EVS č. 5. </w:t>
      </w:r>
    </w:p>
    <w:p w14:paraId="5DE79A06" w14:textId="2C303196"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 pri štátnych zamestnancoch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údaje o výške maximálnej jednotkovej ceny práce v období, ktorá musí byť v súlade s </w:t>
      </w:r>
      <w:r>
        <w:rPr>
          <w:rFonts w:ascii="Arial" w:hAnsi="Arial" w:cs="Arial"/>
          <w:b w:val="0"/>
          <w:color w:val="auto"/>
          <w:sz w:val="19"/>
          <w:szCs w:val="19"/>
          <w:lang w:val="sk-SK"/>
        </w:rPr>
        <w:t xml:space="preserve">Usmernením RO pre OP EVS č. 5.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4"/>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5"/>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6"/>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7"/>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9"/>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0"/>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w:t>
      </w:r>
      <w:r w:rsidR="00D47AD3" w:rsidRPr="0014645C">
        <w:rPr>
          <w:rFonts w:ascii="Arial" w:hAnsi="Arial" w:cs="Arial"/>
          <w:color w:val="000000" w:themeColor="text1"/>
          <w:sz w:val="19"/>
          <w:szCs w:val="19"/>
          <w:lang w:val="sk-SK"/>
        </w:rPr>
        <w:lastRenderedPageBreak/>
        <w:t>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1"/>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2"/>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3"/>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4"/>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5"/>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7"/>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8"/>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1"/>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2"/>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lastRenderedPageBreak/>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3"/>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4"/>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5"/>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6"/>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7"/>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8"/>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w:t>
      </w:r>
      <w:r w:rsidR="00F701A2" w:rsidRPr="0014645C">
        <w:rPr>
          <w:rFonts w:ascii="Arial" w:hAnsi="Arial" w:cs="Arial"/>
          <w:b w:val="0"/>
          <w:color w:val="auto"/>
          <w:sz w:val="19"/>
          <w:szCs w:val="19"/>
          <w:lang w:val="sk-SK"/>
        </w:rPr>
        <w:lastRenderedPageBreak/>
        <w:t xml:space="preserve">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1"/>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5"/>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w:t>
      </w:r>
      <w:r w:rsidR="00076D36" w:rsidRPr="0014645C">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8"/>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9"/>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 xml:space="preserve">je potrebné určiť hlavnú aktivitu </w:t>
      </w:r>
      <w:r w:rsidR="00BD705B" w:rsidRPr="0014645C">
        <w:rPr>
          <w:rFonts w:ascii="Arial" w:hAnsi="Arial" w:cs="Arial"/>
          <w:sz w:val="19"/>
          <w:szCs w:val="19"/>
          <w:lang w:val="sk-SK"/>
        </w:rPr>
        <w:lastRenderedPageBreak/>
        <w:t>projektu</w:t>
      </w:r>
      <w:r w:rsidR="00040949" w:rsidRPr="0014645C">
        <w:rPr>
          <w:rStyle w:val="Odkaznapoznmkupodiarou"/>
          <w:rFonts w:cs="Arial"/>
          <w:szCs w:val="19"/>
          <w:lang w:val="sk-SK"/>
        </w:rPr>
        <w:footnoteReference w:id="100"/>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1"/>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52" w:name="_Toc417082820"/>
      <w:bookmarkStart w:id="453" w:name="_Toc417132510"/>
      <w:bookmarkStart w:id="454" w:name="_Toc417648923"/>
      <w:bookmarkStart w:id="455" w:name="_Toc440355014"/>
      <w:bookmarkStart w:id="456" w:name="_Toc440375345"/>
      <w:bookmarkStart w:id="457" w:name="_Toc458432931"/>
      <w:bookmarkStart w:id="458" w:name="_Toc458515683"/>
      <w:bookmarkEnd w:id="45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37"/>
      <w:bookmarkEnd w:id="453"/>
      <w:bookmarkEnd w:id="454"/>
      <w:bookmarkEnd w:id="455"/>
      <w:bookmarkEnd w:id="456"/>
      <w:bookmarkEnd w:id="457"/>
      <w:bookmarkEnd w:id="458"/>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w:t>
      </w:r>
      <w:r w:rsidRPr="00E11CC4">
        <w:rPr>
          <w:rFonts w:ascii="Arial" w:hAnsi="Arial" w:cs="Arial"/>
          <w:sz w:val="19"/>
          <w:szCs w:val="19"/>
          <w:lang w:val="sk-SK"/>
        </w:rPr>
        <w:lastRenderedPageBreak/>
        <w:t xml:space="preserve">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 sa pre prílohy primerane aplikujú</w:t>
      </w:r>
      <w:r w:rsidRPr="0014645C">
        <w:rPr>
          <w:rStyle w:val="Odkaznapoznmkupodiarou"/>
          <w:rFonts w:cs="Arial"/>
          <w:szCs w:val="19"/>
          <w:lang w:val="sk-SK"/>
        </w:rPr>
        <w:footnoteReference w:id="102"/>
      </w:r>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59" w:name="_Toc413832245"/>
      <w:bookmarkStart w:id="460" w:name="_Toc417132511"/>
      <w:bookmarkStart w:id="461" w:name="_Toc417648924"/>
      <w:bookmarkStart w:id="462" w:name="_Toc440355015"/>
      <w:bookmarkStart w:id="463" w:name="_Toc440375346"/>
      <w:bookmarkStart w:id="464" w:name="_Toc458432932"/>
      <w:bookmarkStart w:id="46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59"/>
      <w:bookmarkEnd w:id="460"/>
      <w:bookmarkEnd w:id="461"/>
      <w:bookmarkEnd w:id="462"/>
      <w:bookmarkEnd w:id="463"/>
      <w:bookmarkEnd w:id="464"/>
      <w:bookmarkEnd w:id="46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w:t>
      </w:r>
      <w:r w:rsidRPr="0014645C">
        <w:rPr>
          <w:rFonts w:ascii="Arial" w:hAnsi="Arial" w:cs="Arial"/>
          <w:sz w:val="19"/>
          <w:szCs w:val="19"/>
          <w:lang w:val="sk-SK"/>
        </w:rPr>
        <w:lastRenderedPageBreak/>
        <w:t xml:space="preserve">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66" w:name="_Toc418003090"/>
      <w:bookmarkStart w:id="467" w:name="_Toc417132512"/>
      <w:bookmarkStart w:id="468" w:name="_Toc417648925"/>
      <w:bookmarkStart w:id="469" w:name="_Toc440355016"/>
      <w:bookmarkStart w:id="470" w:name="_Toc440375347"/>
      <w:bookmarkStart w:id="471" w:name="_Toc458432933"/>
      <w:bookmarkStart w:id="472" w:name="_Toc458515685"/>
      <w:bookmarkEnd w:id="466"/>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67"/>
      <w:bookmarkEnd w:id="468"/>
      <w:bookmarkEnd w:id="469"/>
      <w:bookmarkEnd w:id="470"/>
      <w:bookmarkEnd w:id="471"/>
      <w:bookmarkEnd w:id="47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43E563ED" w14:textId="55870801" w:rsidR="00B221DB" w:rsidRDefault="00B221DB" w:rsidP="00E41C60">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73" w:name="_Toc417132513"/>
      <w:bookmarkStart w:id="474" w:name="_Toc417648926"/>
      <w:bookmarkStart w:id="475" w:name="_Toc440355017"/>
      <w:bookmarkStart w:id="476" w:name="_Toc440375348"/>
      <w:bookmarkStart w:id="477" w:name="_Toc458432934"/>
      <w:bookmarkStart w:id="478" w:name="_Toc458515686"/>
      <w:r w:rsidRPr="0014645C">
        <w:rPr>
          <w:i w:val="0"/>
          <w:lang w:val="sk-SK"/>
        </w:rPr>
        <w:lastRenderedPageBreak/>
        <w:t>Postup schvaľovania ŽoNFP</w:t>
      </w:r>
      <w:bookmarkEnd w:id="473"/>
      <w:bookmarkEnd w:id="474"/>
      <w:bookmarkEnd w:id="475"/>
      <w:bookmarkEnd w:id="476"/>
      <w:bookmarkEnd w:id="477"/>
      <w:bookmarkEnd w:id="478"/>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79" w:name="_Toc413832248"/>
      <w:bookmarkStart w:id="480" w:name="_Toc417132514"/>
      <w:bookmarkStart w:id="481" w:name="_Toc417648927"/>
      <w:bookmarkStart w:id="482" w:name="_Toc440355018"/>
      <w:bookmarkStart w:id="483" w:name="_Toc440375349"/>
      <w:bookmarkStart w:id="484" w:name="_Toc458432935"/>
      <w:bookmarkStart w:id="48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479"/>
      <w:bookmarkEnd w:id="480"/>
      <w:bookmarkEnd w:id="481"/>
      <w:bookmarkEnd w:id="482"/>
      <w:bookmarkEnd w:id="483"/>
      <w:bookmarkEnd w:id="484"/>
      <w:bookmarkEnd w:id="485"/>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86" w:name="_Toc413832249"/>
      <w:bookmarkStart w:id="487" w:name="_Toc417132515"/>
      <w:bookmarkStart w:id="488" w:name="_Toc417648928"/>
      <w:bookmarkStart w:id="489" w:name="_Toc440355019"/>
      <w:bookmarkStart w:id="490" w:name="_Toc440375350"/>
      <w:bookmarkStart w:id="491" w:name="_Toc458432936"/>
      <w:bookmarkStart w:id="492" w:name="_Toc458515688"/>
      <w:r w:rsidRPr="0014645C">
        <w:rPr>
          <w:b/>
          <w:lang w:val="sk-SK"/>
        </w:rPr>
        <w:t>4.2</w:t>
      </w:r>
      <w:r w:rsidR="00400B1E" w:rsidRPr="0014645C">
        <w:rPr>
          <w:b/>
          <w:lang w:val="sk-SK"/>
        </w:rPr>
        <w:tab/>
      </w:r>
      <w:r w:rsidR="00F220F5" w:rsidRPr="0014645C">
        <w:rPr>
          <w:b/>
          <w:lang w:val="sk-SK"/>
        </w:rPr>
        <w:t>Odborné hodnotenie ŽoNFP</w:t>
      </w:r>
      <w:bookmarkEnd w:id="486"/>
      <w:bookmarkEnd w:id="487"/>
      <w:bookmarkEnd w:id="488"/>
      <w:bookmarkEnd w:id="489"/>
      <w:bookmarkEnd w:id="490"/>
      <w:bookmarkEnd w:id="491"/>
      <w:bookmarkEnd w:id="492"/>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93" w:name="_Toc413832250"/>
      <w:bookmarkStart w:id="494" w:name="_Toc417132516"/>
      <w:bookmarkStart w:id="495" w:name="_Toc417648929"/>
      <w:bookmarkStart w:id="496" w:name="_Toc440355020"/>
      <w:bookmarkStart w:id="497" w:name="_Toc440375351"/>
      <w:bookmarkStart w:id="498" w:name="_Toc458432937"/>
      <w:bookmarkStart w:id="49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93"/>
      <w:r w:rsidR="00D86ED1" w:rsidRPr="0014645C">
        <w:rPr>
          <w:b/>
          <w:lang w:val="sk-SK"/>
        </w:rPr>
        <w:t xml:space="preserve"> a zverejňovanie</w:t>
      </w:r>
      <w:bookmarkEnd w:id="494"/>
      <w:bookmarkEnd w:id="495"/>
      <w:bookmarkEnd w:id="496"/>
      <w:bookmarkEnd w:id="497"/>
      <w:bookmarkEnd w:id="498"/>
      <w:bookmarkEnd w:id="49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5685FAE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del w:id="500" w:author="Miruška Hrabčáková" w:date="2018-12-12T10:47:00Z">
        <w:r w:rsidRPr="0014645C" w:rsidDel="006C5102">
          <w:rPr>
            <w:rFonts w:ascii="Arial" w:hAnsi="Arial" w:cs="Arial"/>
            <w:sz w:val="19"/>
            <w:szCs w:val="19"/>
            <w:lang w:val="sk-SK"/>
          </w:rPr>
          <w:delText xml:space="preserve">35 </w:delText>
        </w:r>
      </w:del>
      <w:ins w:id="501" w:author="Miruška Hrabčáková" w:date="2018-12-12T10:47:00Z">
        <w:r w:rsidR="006C5102">
          <w:rPr>
            <w:rFonts w:ascii="Arial" w:hAnsi="Arial" w:cs="Arial"/>
            <w:sz w:val="19"/>
            <w:szCs w:val="19"/>
            <w:lang w:val="sk-SK"/>
          </w:rPr>
          <w:t>70</w:t>
        </w:r>
        <w:r w:rsidR="006C5102" w:rsidRPr="0014645C">
          <w:rPr>
            <w:rFonts w:ascii="Arial" w:hAnsi="Arial" w:cs="Arial"/>
            <w:sz w:val="19"/>
            <w:szCs w:val="19"/>
            <w:lang w:val="sk-SK"/>
          </w:rPr>
          <w:t xml:space="preserve"> </w:t>
        </w:r>
      </w:ins>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55AD097F"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del w:id="502" w:author="Miruška Hrabčáková" w:date="2018-12-12T10:47:00Z">
        <w:r w:rsidR="00F220F5" w:rsidRPr="0014645C" w:rsidDel="00775CA7">
          <w:rPr>
            <w:rFonts w:ascii="Arial" w:hAnsi="Arial" w:cs="Arial"/>
            <w:sz w:val="19"/>
            <w:szCs w:val="19"/>
            <w:lang w:val="sk-SK"/>
          </w:rPr>
          <w:delText xml:space="preserve">35 </w:delText>
        </w:r>
      </w:del>
      <w:ins w:id="503" w:author="Miruška Hrabčáková" w:date="2018-12-12T10:47:00Z">
        <w:r w:rsidR="00775CA7">
          <w:rPr>
            <w:rFonts w:ascii="Arial" w:hAnsi="Arial" w:cs="Arial"/>
            <w:sz w:val="19"/>
            <w:szCs w:val="19"/>
            <w:lang w:val="sk-SK"/>
          </w:rPr>
          <w:t>70</w:t>
        </w:r>
        <w:r w:rsidR="00775CA7" w:rsidRPr="0014645C">
          <w:rPr>
            <w:rFonts w:ascii="Arial" w:hAnsi="Arial" w:cs="Arial"/>
            <w:sz w:val="19"/>
            <w:szCs w:val="19"/>
            <w:lang w:val="sk-SK"/>
          </w:rPr>
          <w:t xml:space="preserve"> </w:t>
        </w:r>
      </w:ins>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del w:id="504" w:author="Miruška Hrabčáková" w:date="2018-12-12T10:47:00Z">
        <w:r w:rsidR="00CE27B5" w:rsidRPr="0014645C" w:rsidDel="00775CA7">
          <w:rPr>
            <w:rFonts w:ascii="Arial" w:hAnsi="Arial" w:cs="Arial"/>
            <w:sz w:val="19"/>
            <w:szCs w:val="19"/>
            <w:lang w:val="sk-SK"/>
          </w:rPr>
          <w:delText xml:space="preserve">35 </w:delText>
        </w:r>
      </w:del>
      <w:ins w:id="505" w:author="Miruška Hrabčáková" w:date="2018-12-12T10:47:00Z">
        <w:r w:rsidR="00775CA7">
          <w:rPr>
            <w:rFonts w:ascii="Arial" w:hAnsi="Arial" w:cs="Arial"/>
            <w:sz w:val="19"/>
            <w:szCs w:val="19"/>
            <w:lang w:val="sk-SK"/>
          </w:rPr>
          <w:t>70</w:t>
        </w:r>
        <w:r w:rsidR="00775CA7" w:rsidRPr="0014645C">
          <w:rPr>
            <w:rFonts w:ascii="Arial" w:hAnsi="Arial" w:cs="Arial"/>
            <w:sz w:val="19"/>
            <w:szCs w:val="19"/>
            <w:lang w:val="sk-SK"/>
          </w:rPr>
          <w:t xml:space="preserve"> </w:t>
        </w:r>
      </w:ins>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06" w:name="_Toc413832252"/>
      <w:bookmarkStart w:id="507" w:name="_Toc417132517"/>
      <w:bookmarkStart w:id="508" w:name="_Toc417648930"/>
      <w:bookmarkStart w:id="509" w:name="_Toc440355021"/>
      <w:bookmarkStart w:id="510" w:name="_Toc440375352"/>
      <w:bookmarkStart w:id="511" w:name="_Toc458432938"/>
      <w:bookmarkStart w:id="512" w:name="_Toc458515690"/>
      <w:r w:rsidRPr="0014645C">
        <w:rPr>
          <w:b/>
          <w:lang w:val="sk-SK"/>
        </w:rPr>
        <w:t>4.4</w:t>
      </w:r>
      <w:r w:rsidR="00400B1E" w:rsidRPr="0014645C">
        <w:rPr>
          <w:b/>
          <w:lang w:val="sk-SK"/>
        </w:rPr>
        <w:tab/>
      </w:r>
      <w:r w:rsidR="00F220F5" w:rsidRPr="0014645C">
        <w:rPr>
          <w:b/>
          <w:lang w:val="sk-SK"/>
        </w:rPr>
        <w:t>Opravné prostriedky</w:t>
      </w:r>
      <w:bookmarkEnd w:id="506"/>
      <w:bookmarkEnd w:id="507"/>
      <w:bookmarkEnd w:id="508"/>
      <w:bookmarkEnd w:id="509"/>
      <w:bookmarkEnd w:id="510"/>
      <w:bookmarkEnd w:id="511"/>
      <w:bookmarkEnd w:id="512"/>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13" w:name="_Toc413832253"/>
      <w:bookmarkStart w:id="514" w:name="_Toc417132518"/>
      <w:bookmarkStart w:id="515" w:name="_Toc417648931"/>
      <w:bookmarkStart w:id="516" w:name="_Toc440355022"/>
      <w:bookmarkStart w:id="517" w:name="_Toc440375353"/>
      <w:bookmarkStart w:id="518" w:name="_Toc458432939"/>
      <w:bookmarkStart w:id="519"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13"/>
      <w:bookmarkEnd w:id="514"/>
      <w:bookmarkEnd w:id="515"/>
      <w:bookmarkEnd w:id="516"/>
      <w:bookmarkEnd w:id="517"/>
      <w:bookmarkEnd w:id="518"/>
      <w:bookmarkEnd w:id="519"/>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20" w:name="_Toc413832254"/>
      <w:bookmarkStart w:id="521" w:name="_Toc417132519"/>
      <w:bookmarkStart w:id="522" w:name="_Toc417648932"/>
      <w:bookmarkStart w:id="523" w:name="_Toc440355023"/>
      <w:bookmarkStart w:id="524" w:name="_Toc440375354"/>
      <w:bookmarkStart w:id="525" w:name="_Toc458432940"/>
      <w:bookmarkStart w:id="526"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20"/>
      <w:bookmarkEnd w:id="521"/>
      <w:bookmarkEnd w:id="522"/>
      <w:bookmarkEnd w:id="523"/>
      <w:bookmarkEnd w:id="524"/>
      <w:bookmarkEnd w:id="525"/>
      <w:bookmarkEnd w:id="526"/>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27" w:name="_Toc413832255"/>
      <w:bookmarkStart w:id="528" w:name="_Toc417132520"/>
      <w:bookmarkStart w:id="529" w:name="_Toc417648933"/>
      <w:bookmarkStart w:id="530" w:name="_Toc440355024"/>
      <w:bookmarkStart w:id="531" w:name="_Toc440375355"/>
      <w:bookmarkStart w:id="532" w:name="_Toc458432941"/>
      <w:bookmarkStart w:id="533"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27"/>
      <w:bookmarkEnd w:id="528"/>
      <w:bookmarkEnd w:id="529"/>
      <w:bookmarkEnd w:id="530"/>
      <w:bookmarkEnd w:id="531"/>
      <w:bookmarkEnd w:id="532"/>
      <w:bookmarkEnd w:id="533"/>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34" w:name="_Toc417132521"/>
      <w:bookmarkStart w:id="535" w:name="_Toc417648934"/>
      <w:bookmarkStart w:id="536" w:name="_Toc440355025"/>
      <w:bookmarkStart w:id="537" w:name="_Toc440375356"/>
      <w:bookmarkStart w:id="538" w:name="_Toc458432942"/>
      <w:bookmarkStart w:id="539" w:name="_Toc458515694"/>
      <w:r w:rsidRPr="0014645C">
        <w:rPr>
          <w:i w:val="0"/>
          <w:lang w:val="sk-SK"/>
        </w:rPr>
        <w:lastRenderedPageBreak/>
        <w:t>Informácia o horizontálnych princípoch</w:t>
      </w:r>
      <w:bookmarkEnd w:id="534"/>
      <w:bookmarkEnd w:id="535"/>
      <w:bookmarkEnd w:id="536"/>
      <w:bookmarkEnd w:id="537"/>
      <w:bookmarkEnd w:id="538"/>
      <w:bookmarkEnd w:id="539"/>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40" w:name="_Toc417648936"/>
      <w:bookmarkStart w:id="541" w:name="_Toc417132522"/>
      <w:bookmarkStart w:id="542" w:name="_Toc417648937"/>
      <w:bookmarkStart w:id="543" w:name="_Toc440355026"/>
      <w:bookmarkStart w:id="544" w:name="_Toc440375357"/>
      <w:bookmarkStart w:id="545" w:name="_Toc458432943"/>
      <w:bookmarkStart w:id="546" w:name="_Toc458515695"/>
      <w:bookmarkEnd w:id="540"/>
      <w:r w:rsidRPr="0014645C">
        <w:rPr>
          <w:i w:val="0"/>
          <w:lang w:val="sk-SK"/>
        </w:rPr>
        <w:lastRenderedPageBreak/>
        <w:t>Uzavretie zmluvy o </w:t>
      </w:r>
      <w:r w:rsidR="003C3D5D" w:rsidRPr="0014645C">
        <w:rPr>
          <w:i w:val="0"/>
          <w:lang w:val="sk-SK"/>
        </w:rPr>
        <w:t>NFP</w:t>
      </w:r>
      <w:bookmarkEnd w:id="541"/>
      <w:bookmarkEnd w:id="542"/>
      <w:bookmarkEnd w:id="543"/>
      <w:bookmarkEnd w:id="544"/>
      <w:bookmarkEnd w:id="545"/>
      <w:bookmarkEnd w:id="546"/>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47" w:name="_Toc440355027"/>
      <w:bookmarkStart w:id="548" w:name="_Toc440374966"/>
      <w:bookmarkStart w:id="549" w:name="_Toc440634450"/>
      <w:bookmarkStart w:id="550" w:name="_Toc440355028"/>
      <w:bookmarkStart w:id="551" w:name="_Toc440374967"/>
      <w:bookmarkStart w:id="552" w:name="_Toc440634451"/>
      <w:bookmarkStart w:id="553" w:name="_Toc440355029"/>
      <w:bookmarkStart w:id="554" w:name="_Toc440374968"/>
      <w:bookmarkStart w:id="555" w:name="_Toc440634452"/>
      <w:bookmarkStart w:id="556" w:name="_Toc440355030"/>
      <w:bookmarkStart w:id="557" w:name="_Toc440374969"/>
      <w:bookmarkStart w:id="558" w:name="_Toc440634453"/>
      <w:bookmarkStart w:id="559" w:name="_Toc440355031"/>
      <w:bookmarkStart w:id="560" w:name="_Toc440374970"/>
      <w:bookmarkStart w:id="561" w:name="_Toc440634454"/>
      <w:bookmarkStart w:id="562" w:name="_Toc440355032"/>
      <w:bookmarkStart w:id="563" w:name="_Toc440374971"/>
      <w:bookmarkStart w:id="564" w:name="_Toc440634455"/>
      <w:bookmarkStart w:id="565" w:name="_Toc440355033"/>
      <w:bookmarkStart w:id="566" w:name="_Toc440374972"/>
      <w:bookmarkStart w:id="567" w:name="_Toc440634456"/>
      <w:bookmarkStart w:id="568" w:name="_Toc440355034"/>
      <w:bookmarkStart w:id="569" w:name="_Toc440374973"/>
      <w:bookmarkStart w:id="570" w:name="_Toc440634457"/>
      <w:bookmarkStart w:id="571" w:name="_Toc417132523"/>
      <w:bookmarkStart w:id="572" w:name="_Toc417648938"/>
      <w:bookmarkStart w:id="573" w:name="_Toc440355035"/>
      <w:bookmarkStart w:id="574" w:name="_Toc440375358"/>
      <w:bookmarkStart w:id="575" w:name="_Toc458432944"/>
      <w:bookmarkStart w:id="576" w:name="_Toc45851569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71"/>
      <w:bookmarkEnd w:id="572"/>
      <w:bookmarkEnd w:id="573"/>
      <w:bookmarkEnd w:id="574"/>
      <w:bookmarkEnd w:id="575"/>
      <w:bookmarkEnd w:id="576"/>
    </w:p>
    <w:p w14:paraId="55B75C3D" w14:textId="3F3FCCB6" w:rsidR="00FA7A4F" w:rsidRPr="0014645C" w:rsidRDefault="00FA7A4F" w:rsidP="00FA7A4F">
      <w:pPr>
        <w:pStyle w:val="Nadpis2"/>
        <w:spacing w:line="480" w:lineRule="auto"/>
        <w:rPr>
          <w:rFonts w:ascii="Arial" w:hAnsi="Arial" w:cs="Arial"/>
          <w:b/>
          <w:szCs w:val="24"/>
          <w:lang w:val="sk-SK"/>
        </w:rPr>
      </w:pPr>
      <w:bookmarkStart w:id="577" w:name="_Toc458515697"/>
      <w:r w:rsidRPr="0014645C">
        <w:rPr>
          <w:rFonts w:ascii="Arial" w:hAnsi="Arial" w:cs="Arial"/>
          <w:b/>
          <w:szCs w:val="24"/>
          <w:lang w:val="sk-SK"/>
        </w:rPr>
        <w:t>7.1 Žiadateľ (potenciálny prijímateľ)</w:t>
      </w:r>
      <w:bookmarkEnd w:id="577"/>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78"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78"/>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79" w:name="_Toc440355038"/>
      <w:bookmarkStart w:id="580" w:name="_Toc440375361"/>
      <w:bookmarkStart w:id="581" w:name="_Toc458432947"/>
      <w:bookmarkStart w:id="582" w:name="_Toc458515699"/>
      <w:r w:rsidRPr="0014645C">
        <w:rPr>
          <w:b/>
          <w:lang w:val="sk-SK"/>
        </w:rPr>
        <w:t>7.3</w:t>
      </w:r>
      <w:r w:rsidRPr="0014645C">
        <w:rPr>
          <w:b/>
          <w:lang w:val="sk-SK"/>
        </w:rPr>
        <w:tab/>
      </w:r>
      <w:r w:rsidR="009408CE" w:rsidRPr="0014645C">
        <w:rPr>
          <w:b/>
          <w:lang w:val="sk-SK"/>
        </w:rPr>
        <w:t>Na úrovni RO</w:t>
      </w:r>
      <w:bookmarkEnd w:id="579"/>
      <w:bookmarkEnd w:id="580"/>
      <w:bookmarkEnd w:id="581"/>
      <w:bookmarkEnd w:id="582"/>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83" w:name="_Toc440372893"/>
      <w:bookmarkStart w:id="584" w:name="_Toc440375362"/>
      <w:bookmarkStart w:id="585" w:name="_Toc458432948"/>
      <w:bookmarkStart w:id="586" w:name="_Toc458515700"/>
      <w:bookmarkStart w:id="587" w:name="_Toc440355039"/>
      <w:r w:rsidRPr="0014645C">
        <w:rPr>
          <w:rFonts w:ascii="Arial" w:hAnsi="Arial" w:cs="Arial"/>
          <w:i w:val="0"/>
          <w:lang w:val="sk-SK"/>
        </w:rPr>
        <w:lastRenderedPageBreak/>
        <w:t>Prechodné a záverečné ustanovenia</w:t>
      </w:r>
      <w:bookmarkEnd w:id="583"/>
      <w:bookmarkEnd w:id="584"/>
      <w:bookmarkEnd w:id="585"/>
      <w:bookmarkEnd w:id="586"/>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88" w:name="_Toc440375363"/>
      <w:bookmarkStart w:id="589" w:name="_Toc458432949"/>
      <w:bookmarkStart w:id="590" w:name="_Toc458515701"/>
      <w:r w:rsidRPr="0014645C">
        <w:rPr>
          <w:i w:val="0"/>
          <w:lang w:val="sk-SK"/>
        </w:rPr>
        <w:lastRenderedPageBreak/>
        <w:t>Prílohy</w:t>
      </w:r>
      <w:bookmarkEnd w:id="587"/>
      <w:bookmarkEnd w:id="588"/>
      <w:bookmarkEnd w:id="589"/>
      <w:bookmarkEnd w:id="590"/>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143DF" w14:textId="77777777" w:rsidR="00F02756" w:rsidRDefault="00F02756">
      <w:r>
        <w:separator/>
      </w:r>
    </w:p>
    <w:p w14:paraId="31B59987" w14:textId="77777777" w:rsidR="00F02756" w:rsidRDefault="00F02756"/>
  </w:endnote>
  <w:endnote w:type="continuationSeparator" w:id="0">
    <w:p w14:paraId="209B0A6E" w14:textId="77777777" w:rsidR="00F02756" w:rsidRDefault="00F02756">
      <w:r>
        <w:continuationSeparator/>
      </w:r>
    </w:p>
    <w:p w14:paraId="76EBE092" w14:textId="77777777" w:rsidR="00F02756" w:rsidRDefault="00F02756"/>
  </w:endnote>
  <w:endnote w:type="continuationNotice" w:id="1">
    <w:p w14:paraId="44BB3BBA" w14:textId="77777777" w:rsidR="00F02756" w:rsidRDefault="00F02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F02756" w:rsidRPr="004B1810" w:rsidRDefault="00F02756" w:rsidP="00646F25">
        <w:pPr>
          <w:tabs>
            <w:tab w:val="left" w:pos="709"/>
            <w:tab w:val="center" w:pos="4703"/>
            <w:tab w:val="right" w:pos="9406"/>
          </w:tabs>
          <w:jc w:val="center"/>
          <w:rPr>
            <w:b/>
            <w:sz w:val="16"/>
            <w:lang w:val="sk-SK"/>
          </w:rPr>
        </w:pPr>
      </w:p>
      <w:p w14:paraId="15B0D02E" w14:textId="22B85AA1" w:rsidR="00F02756" w:rsidRDefault="00F02756">
        <w:pPr>
          <w:pStyle w:val="Pta"/>
          <w:jc w:val="right"/>
        </w:pPr>
        <w:r>
          <w:fldChar w:fldCharType="begin"/>
        </w:r>
        <w:r>
          <w:instrText xml:space="preserve"> PAGE   \* MERGEFORMAT </w:instrText>
        </w:r>
        <w:r>
          <w:fldChar w:fldCharType="separate"/>
        </w:r>
        <w:r w:rsidR="00315609">
          <w:rPr>
            <w:noProof/>
          </w:rPr>
          <w:t>54</w:t>
        </w:r>
        <w:r>
          <w:rPr>
            <w:noProof/>
          </w:rPr>
          <w:fldChar w:fldCharType="end"/>
        </w:r>
      </w:p>
    </w:sdtContent>
  </w:sdt>
  <w:p w14:paraId="15B0D02F" w14:textId="77777777" w:rsidR="00F02756" w:rsidRPr="003530AF" w:rsidRDefault="00F02756"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A4FFF" w14:textId="77777777" w:rsidR="00F02756" w:rsidRDefault="00F02756">
      <w:r>
        <w:separator/>
      </w:r>
    </w:p>
    <w:p w14:paraId="7DDBC139" w14:textId="77777777" w:rsidR="00F02756" w:rsidRDefault="00F02756"/>
  </w:footnote>
  <w:footnote w:type="continuationSeparator" w:id="0">
    <w:p w14:paraId="3477B0F2" w14:textId="77777777" w:rsidR="00F02756" w:rsidRDefault="00F02756">
      <w:r>
        <w:continuationSeparator/>
      </w:r>
    </w:p>
    <w:p w14:paraId="6ECBF6F9" w14:textId="77777777" w:rsidR="00F02756" w:rsidRDefault="00F02756"/>
  </w:footnote>
  <w:footnote w:type="continuationNotice" w:id="1">
    <w:p w14:paraId="0E9417CD" w14:textId="77777777" w:rsidR="00F02756" w:rsidRDefault="00F02756"/>
  </w:footnote>
  <w:footnote w:id="2">
    <w:p w14:paraId="15B0D038" w14:textId="77777777" w:rsidR="00F02756" w:rsidRPr="007F7349" w:rsidRDefault="00F02756"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F02756" w:rsidRPr="007F7349" w:rsidRDefault="00F02756"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F02756" w:rsidRPr="007708E2" w:rsidRDefault="00F02756"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F02756" w:rsidRPr="00FC5FD7" w:rsidRDefault="00F02756"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F02756" w:rsidRPr="006E4CC8" w:rsidRDefault="00F02756"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F02756" w:rsidRPr="00F02256" w:rsidRDefault="00F02756"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F02756" w:rsidRDefault="00F02756"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F02756" w:rsidRPr="00A37BAC" w:rsidRDefault="00F02756" w:rsidP="00C22E41">
      <w:pPr>
        <w:pStyle w:val="Textpoznmkypodiarou"/>
        <w:tabs>
          <w:tab w:val="left" w:pos="284"/>
        </w:tabs>
        <w:spacing w:after="0" w:line="240" w:lineRule="auto"/>
        <w:ind w:left="284" w:hanging="284"/>
        <w:jc w:val="both"/>
        <w:rPr>
          <w:lang w:val="sk-SK"/>
        </w:rPr>
      </w:pPr>
    </w:p>
  </w:footnote>
  <w:footnote w:id="7">
    <w:p w14:paraId="15B0D042" w14:textId="77777777" w:rsidR="00F02756" w:rsidRPr="007F7349" w:rsidRDefault="00F02756"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F02756" w:rsidRPr="00CB17BC" w:rsidRDefault="00F02756"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F02756" w:rsidRPr="00FC5FD7" w:rsidRDefault="00F02756"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F02756" w:rsidRPr="00A01473" w:rsidRDefault="00F02756"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F02756" w:rsidRPr="0000364A" w:rsidRDefault="00F02756"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F02756" w:rsidRPr="00A01473" w:rsidRDefault="00F02756"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F02756" w:rsidRPr="00095609" w:rsidRDefault="00F02756" w:rsidP="007F7B94">
      <w:pPr>
        <w:pStyle w:val="Textpoznmkypodiarou"/>
        <w:spacing w:after="0"/>
        <w:jc w:val="both"/>
        <w:rPr>
          <w:color w:val="000000"/>
          <w:lang w:val="sk-SK"/>
        </w:rPr>
      </w:pPr>
    </w:p>
  </w:footnote>
  <w:footnote w:id="13">
    <w:p w14:paraId="15B0D044" w14:textId="77777777" w:rsidR="00F02756" w:rsidRPr="002B3DE0" w:rsidRDefault="00F02756"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F02756" w:rsidRPr="0050335B" w:rsidRDefault="00F02756" w:rsidP="002B3DE0">
      <w:pPr>
        <w:pStyle w:val="Textpoznmkypodiarou"/>
        <w:rPr>
          <w:sz w:val="20"/>
          <w:lang w:val="sk-SK" w:eastAsia="cs-CZ"/>
        </w:rPr>
      </w:pPr>
    </w:p>
  </w:footnote>
  <w:footnote w:id="14">
    <w:p w14:paraId="15B0D046" w14:textId="3F4F0233" w:rsidR="00F02756" w:rsidRPr="005E07D4" w:rsidRDefault="00F02756"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F02756" w:rsidRPr="005E07D4" w:rsidRDefault="00F02756"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F02756" w:rsidRPr="0048632E" w:rsidRDefault="00F02756"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F02756" w:rsidRPr="0048632E" w:rsidRDefault="00F02756"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F02756" w:rsidRPr="0048632E" w:rsidRDefault="00F02756"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F02756" w:rsidRPr="00F43C63" w:rsidRDefault="00F02756">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F02756" w:rsidRPr="00FF5CA0" w:rsidRDefault="00F02756"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F02756" w:rsidRPr="00FF5CA0" w:rsidRDefault="00F02756"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F02756" w:rsidRPr="00616190" w:rsidRDefault="00F02756"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F02756" w:rsidRPr="00712C42" w:rsidRDefault="00F02756">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F02756" w:rsidRPr="00FF5CA0" w:rsidRDefault="00F02756"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F02756" w:rsidRPr="00941FF6" w:rsidRDefault="00F02756"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F02756" w:rsidRPr="00F02256" w:rsidRDefault="00F02756"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F02756" w:rsidRPr="00FC5FD7" w:rsidRDefault="00F02756"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F02756" w:rsidRPr="00FC5FD7" w:rsidRDefault="00F02756"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F02756" w:rsidRPr="00FC5FD7" w:rsidRDefault="00F02756"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F02756" w:rsidRPr="005A22A5" w:rsidRDefault="00F02756"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F02756" w:rsidRPr="00FD5306" w:rsidRDefault="00F02756"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F02756" w:rsidRPr="0064130C" w:rsidRDefault="00F02756"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F02756" w:rsidRPr="00781464" w:rsidRDefault="00F02756"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F02756" w:rsidRPr="00217126" w:rsidRDefault="00F02756"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F02756" w:rsidRPr="00A11896" w:rsidRDefault="00F02756"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F02756" w:rsidRPr="00781464" w:rsidRDefault="00F02756"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F02756" w:rsidRPr="00781464" w:rsidRDefault="00F02756"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F02756" w:rsidRPr="00965E93" w:rsidRDefault="00F02756"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F02756" w:rsidRPr="00781464" w:rsidRDefault="00F02756"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F02756" w:rsidRPr="006B39C5" w:rsidRDefault="00F02756"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F02756" w:rsidRPr="00F72B7B" w:rsidRDefault="00F02756"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F02756" w:rsidRPr="006B39C5" w:rsidRDefault="00F02756"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F02756" w:rsidRPr="00373D64" w:rsidRDefault="00F02756"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F02756" w:rsidRPr="003E064C" w:rsidRDefault="00F02756"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F02756" w:rsidRPr="00095609" w:rsidRDefault="00F02756" w:rsidP="00095609">
      <w:pPr>
        <w:pStyle w:val="Textpoznmkypodiarou"/>
        <w:spacing w:after="0"/>
        <w:jc w:val="both"/>
        <w:rPr>
          <w:lang w:val="sk-SK"/>
        </w:rPr>
      </w:pPr>
    </w:p>
  </w:footnote>
  <w:footnote w:id="43">
    <w:p w14:paraId="15B0D059" w14:textId="77777777" w:rsidR="00F02756" w:rsidRPr="00781464" w:rsidRDefault="00F02756"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F02756" w:rsidRPr="00FA4BEA" w:rsidRDefault="00F02756"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F02756" w:rsidRPr="00781464" w:rsidRDefault="00F02756"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F02756" w:rsidRPr="000906F9" w:rsidRDefault="00F02756"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F02756" w:rsidRPr="009E43CF" w:rsidRDefault="00F02756"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F02756" w:rsidRPr="001277DD" w:rsidRDefault="00F02756"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F02756" w:rsidRPr="001277DD" w:rsidRDefault="00F02756"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F02756" w:rsidRPr="00B842F0" w:rsidRDefault="00F02756"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F02756" w:rsidRPr="00B842F0" w:rsidRDefault="00F02756"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F02756" w:rsidRPr="00B842F0" w:rsidRDefault="00F02756"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F02756" w:rsidRPr="00781464" w:rsidRDefault="00F02756"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F02756" w:rsidRPr="00E313A0" w:rsidRDefault="00F02756"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F02756" w:rsidRPr="00E313A0" w:rsidRDefault="00F02756"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F02756" w:rsidRPr="000906F9" w:rsidRDefault="00F02756"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F02756" w:rsidRPr="000906F9" w:rsidRDefault="00F02756"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F02756" w:rsidRPr="00FC5FD7" w:rsidRDefault="00F02756"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F02756" w:rsidRPr="006A1470" w:rsidRDefault="00F02756"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C10C7A7" w:rsidR="00F02756" w:rsidRPr="00E1641D" w:rsidRDefault="00F02756"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del w:id="444" w:author="Rudolf Hrudkay" w:date="2018-12-12T14:26:00Z">
        <w:r w:rsidRPr="00E1641D" w:rsidDel="00315609">
          <w:rPr>
            <w:szCs w:val="16"/>
            <w:lang w:val="sk-SK"/>
          </w:rPr>
          <w:delText xml:space="preserve">40 </w:delText>
        </w:r>
      </w:del>
      <w:ins w:id="445" w:author="Rudolf Hrudkay" w:date="2018-12-12T14:26:00Z">
        <w:r w:rsidR="00315609">
          <w:rPr>
            <w:szCs w:val="16"/>
            <w:lang w:val="sk-SK"/>
          </w:rPr>
          <w:t>25</w:t>
        </w:r>
        <w:bookmarkStart w:id="446" w:name="_GoBack"/>
        <w:bookmarkEnd w:id="446"/>
        <w:r w:rsidR="00315609" w:rsidRPr="00E1641D">
          <w:rPr>
            <w:szCs w:val="16"/>
            <w:lang w:val="sk-SK"/>
          </w:rPr>
          <w:t xml:space="preserve"> </w:t>
        </w:r>
      </w:ins>
      <w:r w:rsidRPr="00E1641D">
        <w:rPr>
          <w:szCs w:val="16"/>
          <w:lang w:val="sk-SK"/>
        </w:rPr>
        <w:t xml:space="preserve">%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F02756" w:rsidRPr="0029658C" w:rsidRDefault="00F02756"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6CB368F7" w14:textId="068864FE" w:rsidR="00F02756" w:rsidRPr="0029658C" w:rsidRDefault="00F02756" w:rsidP="00E1641D">
      <w:pPr>
        <w:pStyle w:val="Default"/>
        <w:spacing w:after="0"/>
        <w:jc w:val="both"/>
        <w:rPr>
          <w:rFonts w:ascii="Arial" w:hAnsi="Arial"/>
          <w:color w:val="auto"/>
          <w:sz w:val="16"/>
          <w:szCs w:val="16"/>
          <w:lang w:val="x-none" w:eastAsia="x-none"/>
        </w:rPr>
      </w:pPr>
      <w:r>
        <w:rPr>
          <w:rStyle w:val="Odkaznapoznmkupodiarou"/>
        </w:rPr>
        <w:footnoteRef/>
      </w:r>
      <w:r>
        <w:rPr>
          <w:rFonts w:ascii="Arial" w:hAnsi="Arial"/>
          <w:color w:val="auto"/>
          <w:sz w:val="16"/>
          <w:szCs w:val="16"/>
          <w:lang w:val="sk-SK" w:eastAsia="x-none"/>
        </w:rPr>
        <w:t xml:space="preserve">T.j. plat zamestnanca je v každom mesiaci rovnaký a vo vzťahu k počtu pracovných dní/hodín v jednotlivých mesiacoch roka sa mení výška </w:t>
      </w:r>
      <w:ins w:id="447" w:author="Rudolf Hrudkay" w:date="2018-12-12T14:24:00Z">
        <w:r w:rsidR="00236136">
          <w:rPr>
            <w:rFonts w:ascii="Arial" w:hAnsi="Arial"/>
            <w:color w:val="auto"/>
            <w:sz w:val="16"/>
            <w:szCs w:val="16"/>
            <w:lang w:val="sk-SK" w:eastAsia="x-none"/>
          </w:rPr>
          <w:t xml:space="preserve">priemernej </w:t>
        </w:r>
      </w:ins>
      <w:r>
        <w:rPr>
          <w:rFonts w:ascii="Arial" w:hAnsi="Arial"/>
          <w:color w:val="auto"/>
          <w:sz w:val="16"/>
          <w:szCs w:val="16"/>
          <w:lang w:val="sk-SK" w:eastAsia="x-none"/>
        </w:rPr>
        <w:t>hodinovej ceny práce</w:t>
      </w:r>
      <w:ins w:id="448" w:author="Rudolf Hrudkay" w:date="2018-12-12T14:24:00Z">
        <w:r w:rsidR="00236136">
          <w:rPr>
            <w:rFonts w:ascii="Arial" w:hAnsi="Arial"/>
            <w:color w:val="auto"/>
            <w:sz w:val="16"/>
            <w:szCs w:val="16"/>
            <w:lang w:val="sk-SK" w:eastAsia="x-none"/>
          </w:rPr>
          <w:t xml:space="preserve"> v</w:t>
        </w:r>
      </w:ins>
      <w:ins w:id="449" w:author="Rudolf Hrudkay" w:date="2018-12-12T14:25:00Z">
        <w:r w:rsidR="00236136">
          <w:rPr>
            <w:rFonts w:ascii="Arial" w:hAnsi="Arial"/>
            <w:color w:val="auto"/>
            <w:sz w:val="16"/>
            <w:szCs w:val="16"/>
            <w:lang w:val="sk-SK" w:eastAsia="x-none"/>
          </w:rPr>
          <w:t> </w:t>
        </w:r>
      </w:ins>
      <w:ins w:id="450" w:author="Rudolf Hrudkay" w:date="2018-12-12T14:24:00Z">
        <w:r w:rsidR="00236136">
          <w:rPr>
            <w:rFonts w:ascii="Arial" w:hAnsi="Arial"/>
            <w:color w:val="auto"/>
            <w:sz w:val="16"/>
            <w:szCs w:val="16"/>
            <w:lang w:val="sk-SK" w:eastAsia="x-none"/>
          </w:rPr>
          <w:t>príslu</w:t>
        </w:r>
      </w:ins>
      <w:ins w:id="451" w:author="Rudolf Hrudkay" w:date="2018-12-12T14:25:00Z">
        <w:r w:rsidR="00236136">
          <w:rPr>
            <w:rFonts w:ascii="Arial" w:hAnsi="Arial"/>
            <w:color w:val="auto"/>
            <w:sz w:val="16"/>
            <w:szCs w:val="16"/>
            <w:lang w:val="sk-SK" w:eastAsia="x-none"/>
          </w:rPr>
          <w:t>šnom kalendárnom mesiaci</w:t>
        </w:r>
      </w:ins>
      <w:r w:rsidRPr="0029658C">
        <w:rPr>
          <w:rFonts w:ascii="Arial" w:hAnsi="Arial"/>
          <w:color w:val="auto"/>
          <w:sz w:val="16"/>
          <w:szCs w:val="16"/>
          <w:lang w:val="x-none" w:eastAsia="x-none"/>
        </w:rPr>
        <w:t>.</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15B0D05F" w14:textId="003D1A60" w:rsidR="00F02756" w:rsidRPr="00FC5FD7" w:rsidRDefault="00F02756"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5">
    <w:p w14:paraId="05C7BE49" w14:textId="77777777" w:rsidR="00F02756" w:rsidRPr="00B17F6F" w:rsidRDefault="00F02756"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F02756" w:rsidRPr="00B17F6F" w:rsidRDefault="00F02756"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F02756" w:rsidRPr="00781464" w:rsidRDefault="00F02756" w:rsidP="00A571FE">
      <w:pPr>
        <w:pStyle w:val="Textpoznmkypodiarou"/>
        <w:spacing w:after="0"/>
        <w:jc w:val="both"/>
        <w:rPr>
          <w:lang w:val="sk-SK"/>
        </w:rPr>
      </w:pPr>
      <w:r w:rsidRPr="00B17F6F">
        <w:rPr>
          <w:lang w:val="sk-SK"/>
        </w:rPr>
        <w:t>oprávnené výdavky.</w:t>
      </w:r>
    </w:p>
  </w:footnote>
  <w:footnote w:id="66">
    <w:p w14:paraId="4E764AFB" w14:textId="77777777" w:rsidR="00F02756" w:rsidRPr="00781464" w:rsidRDefault="00F02756"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7">
    <w:p w14:paraId="15B0D066" w14:textId="2C05B0B8" w:rsidR="00F02756" w:rsidRPr="001A480A" w:rsidRDefault="00F02756"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8">
    <w:p w14:paraId="15B0D067" w14:textId="77777777" w:rsidR="00F02756" w:rsidRPr="00B05B2F" w:rsidRDefault="00F02756"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F02756" w:rsidRPr="00781464" w:rsidRDefault="00F02756" w:rsidP="00380BFB">
      <w:pPr>
        <w:pStyle w:val="Textpoznmkypodiarou"/>
        <w:spacing w:after="0"/>
        <w:rPr>
          <w:lang w:val="sk-SK"/>
        </w:rPr>
      </w:pPr>
      <w:r w:rsidRPr="00B05B2F">
        <w:rPr>
          <w:lang w:val="sk-SK"/>
        </w:rPr>
        <w:t>potrebné dodržať preukázateľnosť vykonaných aktivít.</w:t>
      </w:r>
    </w:p>
  </w:footnote>
  <w:footnote w:id="69">
    <w:p w14:paraId="06E2ED90" w14:textId="43297A1D" w:rsidR="00F02756" w:rsidRPr="004D6B4F" w:rsidRDefault="00F02756"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0">
    <w:p w14:paraId="19B9D426" w14:textId="27258718" w:rsidR="00F02756" w:rsidRPr="00781464" w:rsidRDefault="00F02756"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1">
    <w:p w14:paraId="0817A4A1" w14:textId="1A855362" w:rsidR="00F02756" w:rsidRPr="003429D2" w:rsidRDefault="00F02756"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2">
    <w:p w14:paraId="15B0D06C" w14:textId="4DF46636" w:rsidR="00F02756" w:rsidRPr="00781464" w:rsidRDefault="00F02756"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3">
    <w:p w14:paraId="5383D546" w14:textId="42359601" w:rsidR="00F02756" w:rsidRPr="0038758F" w:rsidRDefault="00F02756"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4">
    <w:p w14:paraId="639E05D2" w14:textId="4F73C708" w:rsidR="00F02756" w:rsidRPr="003429D2" w:rsidRDefault="00F02756"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5">
    <w:p w14:paraId="475D37DC" w14:textId="3369C9B7" w:rsidR="00F02756" w:rsidRPr="00461B6C" w:rsidRDefault="00F02756"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6">
    <w:p w14:paraId="15B0D06D" w14:textId="241E334B" w:rsidR="00F02756" w:rsidRPr="00781464" w:rsidRDefault="00F02756"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7">
    <w:p w14:paraId="555C10EE" w14:textId="3E1D0518" w:rsidR="00F02756" w:rsidRPr="00CA3187" w:rsidRDefault="00F02756"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8">
    <w:p w14:paraId="15B0D06E" w14:textId="1432DF3D" w:rsidR="00F02756" w:rsidRPr="00781464" w:rsidRDefault="00F02756"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9">
    <w:p w14:paraId="2B276AB5" w14:textId="397ACCD9" w:rsidR="00F02756" w:rsidRPr="00781464" w:rsidRDefault="00F02756"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0">
    <w:p w14:paraId="755F241A" w14:textId="46ADDA99" w:rsidR="00F02756" w:rsidRPr="008148BC" w:rsidRDefault="00F02756"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1">
    <w:p w14:paraId="352BBF2C" w14:textId="0CC73BB3" w:rsidR="00F02756" w:rsidRPr="004721E4" w:rsidRDefault="00F02756"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2">
    <w:p w14:paraId="506C2239" w14:textId="5249F07B" w:rsidR="00F02756" w:rsidRPr="00575B29" w:rsidRDefault="00F02756"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3">
    <w:p w14:paraId="79FE0875" w14:textId="799B9032" w:rsidR="00F02756" w:rsidRPr="00022FA0" w:rsidRDefault="00F02756"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4">
    <w:p w14:paraId="577635DC" w14:textId="77777777" w:rsidR="00F02756" w:rsidRPr="00781464" w:rsidRDefault="00F02756"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5">
    <w:p w14:paraId="6CFD1AA0" w14:textId="77777777" w:rsidR="00F02756" w:rsidRPr="00781464" w:rsidRDefault="00F02756"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6">
    <w:p w14:paraId="44F366EF" w14:textId="77777777" w:rsidR="00F02756" w:rsidRDefault="00F02756"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7">
    <w:p w14:paraId="4A03CEAC" w14:textId="371180BE" w:rsidR="00F02756" w:rsidRPr="00575B29" w:rsidRDefault="00F02756"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8">
    <w:p w14:paraId="15B0D07C" w14:textId="0E8FE813" w:rsidR="00F02756" w:rsidRPr="00781464" w:rsidRDefault="00F02756"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9">
    <w:p w14:paraId="1306BB0F" w14:textId="60C18774" w:rsidR="00F02756" w:rsidRPr="00CE0C11" w:rsidRDefault="00F02756"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0">
    <w:p w14:paraId="76D67EC7" w14:textId="6F6AA112" w:rsidR="00F02756" w:rsidRPr="00781464" w:rsidRDefault="00F02756"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1">
    <w:p w14:paraId="225B6A27" w14:textId="77777777" w:rsidR="00F02756" w:rsidRPr="00781464" w:rsidRDefault="00F02756"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2">
    <w:p w14:paraId="15B0D088" w14:textId="77777777" w:rsidR="00F02756" w:rsidRPr="000906F9" w:rsidRDefault="00F02756"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3">
    <w:p w14:paraId="3416CD36" w14:textId="77777777" w:rsidR="00F02756" w:rsidRPr="00B17F6F" w:rsidRDefault="00F02756"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F02756" w:rsidRPr="00B17F6F" w:rsidRDefault="00F02756"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F02756" w:rsidRPr="00781464" w:rsidRDefault="00F02756" w:rsidP="007F5D12">
      <w:pPr>
        <w:pStyle w:val="Textpoznmkypodiarou"/>
        <w:spacing w:after="0"/>
        <w:jc w:val="both"/>
        <w:rPr>
          <w:lang w:val="sk-SK"/>
        </w:rPr>
      </w:pPr>
      <w:r w:rsidRPr="00B17F6F">
        <w:rPr>
          <w:lang w:val="sk-SK"/>
        </w:rPr>
        <w:t>oprávnené výdavky.</w:t>
      </w:r>
    </w:p>
  </w:footnote>
  <w:footnote w:id="94">
    <w:p w14:paraId="260E978A" w14:textId="75F238CE" w:rsidR="00F02756" w:rsidRPr="008D099D" w:rsidRDefault="00F02756"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5">
    <w:p w14:paraId="15B0D08D" w14:textId="77777777" w:rsidR="00F02756" w:rsidRPr="00F30188" w:rsidRDefault="00F02756"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6">
    <w:p w14:paraId="15B0D090" w14:textId="40BA5B11" w:rsidR="00F02756" w:rsidRPr="00F13B43" w:rsidRDefault="00F02756"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7">
    <w:p w14:paraId="4421A3B9" w14:textId="496A552C" w:rsidR="00F02756" w:rsidRPr="00A03585" w:rsidRDefault="00F02756"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8">
    <w:p w14:paraId="15B0D093" w14:textId="35E8D998" w:rsidR="00F02756" w:rsidRPr="00545058" w:rsidRDefault="00F02756"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9">
    <w:p w14:paraId="15B0D094" w14:textId="77777777" w:rsidR="00F02756" w:rsidRPr="007F13B7" w:rsidRDefault="00F02756"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0">
    <w:p w14:paraId="7D61FA3E" w14:textId="4226FD2F" w:rsidR="00F02756" w:rsidRPr="00040949" w:rsidRDefault="00F02756">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1">
    <w:p w14:paraId="15B0D095" w14:textId="77777777" w:rsidR="00F02756" w:rsidRPr="00DE6A57" w:rsidRDefault="00F02756"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2">
    <w:p w14:paraId="6BF9362B" w14:textId="77777777" w:rsidR="00F02756" w:rsidRPr="006E4781" w:rsidRDefault="00F02756" w:rsidP="00B221DB">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3">
    <w:p w14:paraId="15B0D096" w14:textId="77777777" w:rsidR="00F02756" w:rsidRPr="001E46F8" w:rsidRDefault="00F02756"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77777777" w:rsidR="00F02756" w:rsidRPr="00251941" w:rsidRDefault="00F02756"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F02756" w:rsidRDefault="00F02756" w:rsidP="003950CB">
      <w:pPr>
        <w:pStyle w:val="Textpoznmkypodiarou"/>
        <w:rPr>
          <w:lang w:val="sk-SK"/>
        </w:rPr>
      </w:pPr>
    </w:p>
    <w:p w14:paraId="28CC8188" w14:textId="77777777" w:rsidR="00F02756" w:rsidRPr="003F5F8A" w:rsidRDefault="00F02756" w:rsidP="003950CB">
      <w:pPr>
        <w:pStyle w:val="Textpoznmkypodiarou"/>
        <w:rPr>
          <w:lang w:val="sk-SK"/>
        </w:rPr>
      </w:pPr>
    </w:p>
  </w:footnote>
  <w:footnote w:id="105">
    <w:p w14:paraId="7D1770C9" w14:textId="4025C1FA" w:rsidR="00F02756" w:rsidRPr="00B14625" w:rsidRDefault="00F02756"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F02756" w:rsidRPr="00624DC2" w:rsidRDefault="00F02756" w:rsidP="002B3DE0">
    <w:pPr>
      <w:pStyle w:val="Hlavika"/>
      <w:tabs>
        <w:tab w:val="clear" w:pos="4703"/>
        <w:tab w:val="clear" w:pos="9406"/>
        <w:tab w:val="left" w:pos="1763"/>
      </w:tabs>
      <w:rPr>
        <w:lang w:val="en-GB"/>
      </w:rPr>
    </w:pPr>
    <w:r>
      <w:rPr>
        <w:lang w:val="en-GB"/>
      </w:rPr>
      <w:tab/>
    </w:r>
  </w:p>
  <w:p w14:paraId="15B0D031" w14:textId="77777777" w:rsidR="00F02756" w:rsidRDefault="00F0275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15:restartNumberingAfterBreak="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15:restartNumberingAfterBreak="0">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15:restartNumberingAfterBreak="0">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15:restartNumberingAfterBreak="0">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15:restartNumberingAfterBreak="0">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15:restartNumberingAfterBreak="0">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15:restartNumberingAfterBreak="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15:restartNumberingAfterBreak="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Rudolf Hrudkay">
    <w15:presenceInfo w15:providerId="None" w15:userId="Rudolf Hrudkay"/>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5C22"/>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purl.org/dc/dcmitype/"/>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B1DDCF11-06C2-43D0-A93F-ED3D6333D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87</Pages>
  <Words>35023</Words>
  <Characters>199633</Characters>
  <Application>Microsoft Office Word</Application>
  <DocSecurity>0</DocSecurity>
  <Lines>1663</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Rudolf Hrudkay</cp:lastModifiedBy>
  <cp:revision>13</cp:revision>
  <cp:lastPrinted>2017-01-17T14:22:00Z</cp:lastPrinted>
  <dcterms:created xsi:type="dcterms:W3CDTF">2018-11-07T13:30:00Z</dcterms:created>
  <dcterms:modified xsi:type="dcterms:W3CDTF">2018-12-12T13:26:00Z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